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4645F9" w14:textId="62BD3FE4" w:rsidR="0005248B" w:rsidRPr="00184322" w:rsidRDefault="0005248B" w:rsidP="00E739C1">
      <w:pPr>
        <w:rPr>
          <w:rFonts w:ascii="Arial" w:hAnsi="Arial" w:cs="Arial"/>
        </w:rPr>
      </w:pPr>
      <w:bookmarkStart w:id="0" w:name="_GoBack"/>
      <w:bookmarkEnd w:id="0"/>
      <w:r w:rsidRPr="006C2689">
        <w:rPr>
          <w:rFonts w:ascii="Arial" w:hAnsi="Arial" w:cs="Arial"/>
          <w:b/>
          <w:rPrChange w:id="1" w:author="Jessica Stanis" w:date="2016-01-05T12:39:00Z">
            <w:rPr>
              <w:rFonts w:ascii="Times New Roman" w:hAnsi="Times New Roman" w:cs="Times New Roman"/>
              <w:b/>
              <w:sz w:val="28"/>
            </w:rPr>
          </w:rPrChange>
        </w:rPr>
        <w:t>PI:</w:t>
      </w:r>
      <w:r w:rsidRPr="006C2689">
        <w:rPr>
          <w:rFonts w:ascii="Arial" w:hAnsi="Arial" w:cs="Arial"/>
          <w:rPrChange w:id="2" w:author="Jessica Stanis" w:date="2016-01-05T12:39:00Z">
            <w:rPr>
              <w:rFonts w:ascii="Times New Roman" w:hAnsi="Times New Roman" w:cs="Times New Roman"/>
              <w:sz w:val="28"/>
            </w:rPr>
          </w:rPrChange>
        </w:rPr>
        <w:t xml:space="preserve"> </w:t>
      </w:r>
      <w:r w:rsidRPr="00184322">
        <w:rPr>
          <w:rFonts w:ascii="Arial" w:hAnsi="Arial" w:cs="Arial"/>
        </w:rPr>
        <w:t xml:space="preserve">Jonas T. Kaplan &amp; Sarah </w:t>
      </w:r>
      <w:r w:rsidR="000B0454" w:rsidRPr="00184322">
        <w:rPr>
          <w:rFonts w:ascii="Arial" w:hAnsi="Arial" w:cs="Arial"/>
        </w:rPr>
        <w:t xml:space="preserve">I. </w:t>
      </w:r>
      <w:r w:rsidRPr="00184322">
        <w:rPr>
          <w:rFonts w:ascii="Arial" w:hAnsi="Arial" w:cs="Arial"/>
        </w:rPr>
        <w:t>Gimbel</w:t>
      </w:r>
    </w:p>
    <w:p w14:paraId="6D7B54E7" w14:textId="3001DC76" w:rsidR="0005248B" w:rsidRPr="00184322" w:rsidRDefault="0005248B" w:rsidP="006C2689">
      <w:pPr>
        <w:rPr>
          <w:rFonts w:ascii="Arial" w:hAnsi="Arial" w:cs="Arial"/>
        </w:rPr>
      </w:pPr>
      <w:r w:rsidRPr="00184322">
        <w:rPr>
          <w:rFonts w:ascii="Arial" w:hAnsi="Arial" w:cs="Arial"/>
          <w:b/>
        </w:rPr>
        <w:t>Psychology Education Title:</w:t>
      </w:r>
      <w:r w:rsidRPr="00184322">
        <w:rPr>
          <w:rFonts w:ascii="Arial" w:hAnsi="Arial" w:cs="Arial"/>
        </w:rPr>
        <w:t xml:space="preserve"> </w:t>
      </w:r>
      <w:r w:rsidR="00CF6AF6" w:rsidRPr="00184322">
        <w:rPr>
          <w:rFonts w:ascii="Arial" w:hAnsi="Arial" w:cs="Arial"/>
        </w:rPr>
        <w:t>Diffusion Tensor Imaging</w:t>
      </w:r>
    </w:p>
    <w:p w14:paraId="467785F0" w14:textId="77777777" w:rsidR="00113944" w:rsidRPr="00184322" w:rsidRDefault="00113944" w:rsidP="006C2689">
      <w:pPr>
        <w:rPr>
          <w:rFonts w:ascii="Arial" w:hAnsi="Arial" w:cs="Arial"/>
          <w:b/>
        </w:rPr>
      </w:pPr>
    </w:p>
    <w:p w14:paraId="56544F43" w14:textId="77777777" w:rsidR="004F6A43" w:rsidRPr="00184322" w:rsidRDefault="004F6A43" w:rsidP="00C103C6">
      <w:pPr>
        <w:rPr>
          <w:rFonts w:ascii="Arial" w:hAnsi="Arial" w:cs="Arial"/>
          <w:b/>
        </w:rPr>
      </w:pPr>
      <w:r w:rsidRPr="00184322">
        <w:rPr>
          <w:rFonts w:ascii="Arial" w:hAnsi="Arial" w:cs="Arial"/>
          <w:b/>
        </w:rPr>
        <w:t>Overview</w:t>
      </w:r>
    </w:p>
    <w:p w14:paraId="7C1CD891" w14:textId="057448D4" w:rsidR="006E3F5C" w:rsidRPr="00184322" w:rsidRDefault="006E3F5C" w:rsidP="00160C0B">
      <w:pPr>
        <w:rPr>
          <w:rFonts w:ascii="Arial" w:hAnsi="Arial" w:cs="Arial"/>
        </w:rPr>
      </w:pPr>
    </w:p>
    <w:p w14:paraId="63093337" w14:textId="7E08F235" w:rsidR="0056639E" w:rsidRPr="00184322" w:rsidRDefault="0056639E" w:rsidP="00184322">
      <w:pPr>
        <w:rPr>
          <w:rFonts w:ascii="Arial" w:hAnsi="Arial" w:cs="Arial"/>
        </w:rPr>
      </w:pPr>
      <w:r w:rsidRPr="00184322">
        <w:rPr>
          <w:rFonts w:ascii="Arial" w:hAnsi="Arial" w:cs="Arial"/>
        </w:rPr>
        <w:tab/>
        <w:t>Traditional brain imaging techniques using MRI are very good at visualizing the gross structures of the brain</w:t>
      </w:r>
      <w:r w:rsidR="00AB1B90" w:rsidRPr="00184322">
        <w:rPr>
          <w:rFonts w:ascii="Arial" w:hAnsi="Arial" w:cs="Arial"/>
        </w:rPr>
        <w:t>. A</w:t>
      </w:r>
      <w:r w:rsidR="00D507E1" w:rsidRPr="00184322">
        <w:rPr>
          <w:rFonts w:ascii="Arial" w:hAnsi="Arial" w:cs="Arial"/>
        </w:rPr>
        <w:t xml:space="preserve"> structural brain image made with MRI </w:t>
      </w:r>
      <w:r w:rsidRPr="00184322">
        <w:rPr>
          <w:rFonts w:ascii="Arial" w:hAnsi="Arial" w:cs="Arial"/>
        </w:rPr>
        <w:t>provide</w:t>
      </w:r>
      <w:r w:rsidR="00D507E1" w:rsidRPr="00184322">
        <w:rPr>
          <w:rFonts w:ascii="Arial" w:hAnsi="Arial" w:cs="Arial"/>
        </w:rPr>
        <w:t>s</w:t>
      </w:r>
      <w:r w:rsidRPr="00184322">
        <w:rPr>
          <w:rFonts w:ascii="Arial" w:hAnsi="Arial" w:cs="Arial"/>
        </w:rPr>
        <w:t xml:space="preserve"> high contrast of the borders between gray and white matter</w:t>
      </w:r>
      <w:r w:rsidR="00D507E1" w:rsidRPr="00184322">
        <w:rPr>
          <w:rFonts w:ascii="Arial" w:hAnsi="Arial" w:cs="Arial"/>
        </w:rPr>
        <w:t>, and information about the size and shape of brain structures</w:t>
      </w:r>
      <w:r w:rsidRPr="00184322">
        <w:rPr>
          <w:rFonts w:ascii="Arial" w:hAnsi="Arial" w:cs="Arial"/>
        </w:rPr>
        <w:t xml:space="preserve">. However, these images do not detail the underlying structure </w:t>
      </w:r>
      <w:r w:rsidR="001A00CF" w:rsidRPr="00184322">
        <w:rPr>
          <w:rFonts w:ascii="Arial" w:hAnsi="Arial" w:cs="Arial"/>
        </w:rPr>
        <w:t xml:space="preserve">and integrity </w:t>
      </w:r>
      <w:r w:rsidRPr="00184322">
        <w:rPr>
          <w:rFonts w:ascii="Arial" w:hAnsi="Arial" w:cs="Arial"/>
        </w:rPr>
        <w:t>of white matter networks</w:t>
      </w:r>
      <w:r w:rsidR="00A654FD" w:rsidRPr="00184322">
        <w:rPr>
          <w:rFonts w:ascii="Arial" w:hAnsi="Arial" w:cs="Arial"/>
        </w:rPr>
        <w:t xml:space="preserve"> in the brain, which consist of </w:t>
      </w:r>
      <w:r w:rsidRPr="00184322">
        <w:rPr>
          <w:rFonts w:ascii="Arial" w:hAnsi="Arial" w:cs="Arial"/>
        </w:rPr>
        <w:t xml:space="preserve">axon bundles that interconnect local and distant brain regions.  </w:t>
      </w:r>
    </w:p>
    <w:p w14:paraId="72FEB346" w14:textId="5A36E823" w:rsidR="0056639E" w:rsidRPr="00184322" w:rsidRDefault="0056639E" w:rsidP="00184322">
      <w:pPr>
        <w:rPr>
          <w:rFonts w:ascii="Arial" w:hAnsi="Arial" w:cs="Arial"/>
        </w:rPr>
      </w:pPr>
      <w:r w:rsidRPr="00184322">
        <w:rPr>
          <w:rFonts w:ascii="Arial" w:hAnsi="Arial" w:cs="Arial"/>
        </w:rPr>
        <w:tab/>
        <w:t xml:space="preserve">Diffusion MRI </w:t>
      </w:r>
      <w:r w:rsidR="003A52F6" w:rsidRPr="00184322">
        <w:rPr>
          <w:rFonts w:ascii="Arial" w:hAnsi="Arial" w:cs="Arial"/>
        </w:rPr>
        <w:t xml:space="preserve">uses pulse sequences that are sensitive to the diffusion of water molecules. By measuring the direction of diffusion, it is possible to make inferences about the structure of white matter networks in the brain. </w:t>
      </w:r>
      <w:r w:rsidR="00AC63A1" w:rsidRPr="00184322">
        <w:rPr>
          <w:rFonts w:ascii="Arial" w:hAnsi="Arial" w:cs="Arial"/>
        </w:rPr>
        <w:t>Water</w:t>
      </w:r>
      <w:r w:rsidR="003A52F6" w:rsidRPr="00184322">
        <w:rPr>
          <w:rFonts w:ascii="Arial" w:hAnsi="Arial" w:cs="Arial"/>
        </w:rPr>
        <w:t xml:space="preserve"> molecules within an axon are constrained in their movements</w:t>
      </w:r>
      <w:r w:rsidR="006546B8" w:rsidRPr="00184322">
        <w:rPr>
          <w:rFonts w:ascii="Arial" w:hAnsi="Arial" w:cs="Arial"/>
        </w:rPr>
        <w:t xml:space="preserve"> by the cell membrane</w:t>
      </w:r>
      <w:r w:rsidR="003A52F6" w:rsidRPr="00184322">
        <w:rPr>
          <w:rFonts w:ascii="Arial" w:hAnsi="Arial" w:cs="Arial"/>
        </w:rPr>
        <w:t>; instead of randomly moving in every direction with equal probability</w:t>
      </w:r>
      <w:r w:rsidR="00ED0896" w:rsidRPr="00184322">
        <w:rPr>
          <w:rFonts w:ascii="Arial" w:hAnsi="Arial" w:cs="Arial"/>
        </w:rPr>
        <w:t xml:space="preserve"> (</w:t>
      </w:r>
      <w:r w:rsidR="00ED0896" w:rsidRPr="00184322">
        <w:rPr>
          <w:rFonts w:ascii="Arial" w:hAnsi="Arial" w:cs="Arial"/>
          <w:i/>
        </w:rPr>
        <w:t>isotropic</w:t>
      </w:r>
      <w:r w:rsidR="00ED0896" w:rsidRPr="00184322">
        <w:rPr>
          <w:rFonts w:ascii="Arial" w:hAnsi="Arial" w:cs="Arial"/>
        </w:rPr>
        <w:t xml:space="preserve"> movement)</w:t>
      </w:r>
      <w:r w:rsidR="003A52F6" w:rsidRPr="00184322">
        <w:rPr>
          <w:rFonts w:ascii="Arial" w:hAnsi="Arial" w:cs="Arial"/>
        </w:rPr>
        <w:t xml:space="preserve">, they are more likely to move in </w:t>
      </w:r>
      <w:r w:rsidR="00ED0896" w:rsidRPr="00184322">
        <w:rPr>
          <w:rFonts w:ascii="Arial" w:hAnsi="Arial" w:cs="Arial"/>
        </w:rPr>
        <w:t xml:space="preserve">certain directions, in </w:t>
      </w:r>
      <w:r w:rsidR="003A52F6" w:rsidRPr="00184322">
        <w:rPr>
          <w:rFonts w:ascii="Arial" w:hAnsi="Arial" w:cs="Arial"/>
        </w:rPr>
        <w:t xml:space="preserve">parallel with the </w:t>
      </w:r>
      <w:r w:rsidR="00AC63A1" w:rsidRPr="00184322">
        <w:rPr>
          <w:rFonts w:ascii="Arial" w:hAnsi="Arial" w:cs="Arial"/>
        </w:rPr>
        <w:t>axon</w:t>
      </w:r>
      <w:r w:rsidR="00ED0896" w:rsidRPr="00184322">
        <w:rPr>
          <w:rFonts w:ascii="Arial" w:hAnsi="Arial" w:cs="Arial"/>
        </w:rPr>
        <w:t xml:space="preserve"> (</w:t>
      </w:r>
      <w:r w:rsidR="00ED0896" w:rsidRPr="00184322">
        <w:rPr>
          <w:rFonts w:ascii="Arial" w:hAnsi="Arial" w:cs="Arial"/>
          <w:i/>
        </w:rPr>
        <w:t>anisotropic</w:t>
      </w:r>
      <w:r w:rsidR="00ED0896" w:rsidRPr="00184322">
        <w:rPr>
          <w:rFonts w:ascii="Arial" w:hAnsi="Arial" w:cs="Arial"/>
        </w:rPr>
        <w:t xml:space="preserve"> movement</w:t>
      </w:r>
      <w:ins w:id="3" w:author="Jessica Stanis" w:date="2016-01-05T11:41:00Z">
        <w:r w:rsidR="00751917" w:rsidRPr="00184322">
          <w:rPr>
            <w:rFonts w:ascii="Arial" w:hAnsi="Arial" w:cs="Arial"/>
          </w:rPr>
          <w:t xml:space="preserve">; </w:t>
        </w:r>
      </w:ins>
      <w:del w:id="4" w:author="Jessica Stanis" w:date="2016-01-05T11:41:00Z">
        <w:r w:rsidR="00ED0896" w:rsidRPr="00184322" w:rsidDel="00751917">
          <w:rPr>
            <w:rFonts w:ascii="Arial" w:hAnsi="Arial" w:cs="Arial"/>
          </w:rPr>
          <w:delText>)</w:delText>
        </w:r>
        <w:r w:rsidR="006E214B" w:rsidRPr="00184322" w:rsidDel="00751917">
          <w:rPr>
            <w:rFonts w:ascii="Arial" w:hAnsi="Arial" w:cs="Arial"/>
          </w:rPr>
          <w:delText xml:space="preserve"> (</w:delText>
        </w:r>
      </w:del>
      <w:del w:id="5" w:author="Jessica Stanis" w:date="2016-01-05T11:32:00Z">
        <w:r w:rsidR="006E214B" w:rsidRPr="00184322" w:rsidDel="00550874">
          <w:rPr>
            <w:rFonts w:ascii="Arial" w:hAnsi="Arial" w:cs="Arial"/>
          </w:rPr>
          <w:delText xml:space="preserve"> </w:delText>
        </w:r>
      </w:del>
      <w:r w:rsidR="006E214B" w:rsidRPr="00184322">
        <w:rPr>
          <w:rFonts w:ascii="Arial" w:hAnsi="Arial" w:cs="Arial"/>
          <w:b/>
        </w:rPr>
        <w:t>Figure 1</w:t>
      </w:r>
      <w:del w:id="6" w:author="Jessica Stanis" w:date="2016-01-05T11:32:00Z">
        <w:r w:rsidR="006E214B" w:rsidRPr="00184322" w:rsidDel="00550874">
          <w:rPr>
            <w:rFonts w:ascii="Arial" w:hAnsi="Arial" w:cs="Arial"/>
          </w:rPr>
          <w:delText xml:space="preserve"> </w:delText>
        </w:r>
      </w:del>
      <w:r w:rsidR="006E214B" w:rsidRPr="00184322">
        <w:rPr>
          <w:rFonts w:ascii="Arial" w:hAnsi="Arial" w:cs="Arial"/>
        </w:rPr>
        <w:t>)</w:t>
      </w:r>
      <w:r w:rsidR="00AC63A1" w:rsidRPr="00184322">
        <w:rPr>
          <w:rFonts w:ascii="Arial" w:hAnsi="Arial" w:cs="Arial"/>
        </w:rPr>
        <w:t xml:space="preserve">. </w:t>
      </w:r>
      <w:r w:rsidR="006546B8" w:rsidRPr="00184322">
        <w:rPr>
          <w:rFonts w:ascii="Arial" w:hAnsi="Arial" w:cs="Arial"/>
        </w:rPr>
        <w:t>Therefore</w:t>
      </w:r>
      <w:r w:rsidR="00D63DAF" w:rsidRPr="00184322">
        <w:rPr>
          <w:rFonts w:ascii="Arial" w:hAnsi="Arial" w:cs="Arial"/>
        </w:rPr>
        <w:t>,</w:t>
      </w:r>
      <w:r w:rsidR="00B30F31" w:rsidRPr="00184322">
        <w:rPr>
          <w:rFonts w:ascii="Arial" w:hAnsi="Arial" w:cs="Arial"/>
        </w:rPr>
        <w:t xml:space="preserve"> measures of diffusion anisotropy</w:t>
      </w:r>
      <w:r w:rsidR="00D02175" w:rsidRPr="00184322">
        <w:rPr>
          <w:rFonts w:ascii="Arial" w:hAnsi="Arial" w:cs="Arial"/>
        </w:rPr>
        <w:t xml:space="preserve"> </w:t>
      </w:r>
      <w:r w:rsidR="00B30F31" w:rsidRPr="00184322">
        <w:rPr>
          <w:rFonts w:ascii="Arial" w:hAnsi="Arial" w:cs="Arial"/>
        </w:rPr>
        <w:t xml:space="preserve">are thought to reflect properties of the white matter such as fiber density, axon thickness, and degree of myelination. </w:t>
      </w:r>
      <w:r w:rsidR="0055591B" w:rsidRPr="00184322">
        <w:rPr>
          <w:rFonts w:ascii="Arial" w:hAnsi="Arial" w:cs="Arial"/>
        </w:rPr>
        <w:t xml:space="preserve">One common </w:t>
      </w:r>
      <w:r w:rsidR="00E17A7D" w:rsidRPr="00184322">
        <w:rPr>
          <w:rFonts w:ascii="Arial" w:hAnsi="Arial" w:cs="Arial"/>
        </w:rPr>
        <w:t xml:space="preserve">measure </w:t>
      </w:r>
      <w:r w:rsidR="0055591B" w:rsidRPr="00184322">
        <w:rPr>
          <w:rFonts w:ascii="Arial" w:hAnsi="Arial" w:cs="Arial"/>
        </w:rPr>
        <w:t xml:space="preserve">is </w:t>
      </w:r>
      <w:r w:rsidR="0055591B" w:rsidRPr="00184322">
        <w:rPr>
          <w:rFonts w:ascii="Arial" w:hAnsi="Arial" w:cs="Arial"/>
          <w:i/>
        </w:rPr>
        <w:t>fractional anisotropy</w:t>
      </w:r>
      <w:r w:rsidR="0055591B" w:rsidRPr="00184322">
        <w:rPr>
          <w:rFonts w:ascii="Arial" w:hAnsi="Arial" w:cs="Arial"/>
        </w:rPr>
        <w:t xml:space="preserve"> (FA). FA values range from 0, which represents completely isotropic movement, </w:t>
      </w:r>
      <w:r w:rsidR="00CB0F0F" w:rsidRPr="00184322">
        <w:rPr>
          <w:rFonts w:ascii="Arial" w:hAnsi="Arial" w:cs="Arial"/>
        </w:rPr>
        <w:t>to 1, reflecting</w:t>
      </w:r>
      <w:r w:rsidR="0055591B" w:rsidRPr="00184322">
        <w:rPr>
          <w:rFonts w:ascii="Arial" w:hAnsi="Arial" w:cs="Arial"/>
        </w:rPr>
        <w:t xml:space="preserve"> maximum anisotropy. </w:t>
      </w:r>
    </w:p>
    <w:p w14:paraId="24D6756D" w14:textId="5D92FB59" w:rsidR="00444C37" w:rsidRPr="00184322" w:rsidRDefault="00444C37" w:rsidP="00184322">
      <w:pPr>
        <w:rPr>
          <w:rFonts w:ascii="Arial" w:hAnsi="Arial" w:cs="Arial"/>
        </w:rPr>
      </w:pPr>
      <w:r w:rsidRPr="00184322">
        <w:rPr>
          <w:rFonts w:ascii="Arial" w:hAnsi="Arial" w:cs="Arial"/>
        </w:rPr>
        <w:tab/>
        <w:t xml:space="preserve">In this experiment we will use diffusion </w:t>
      </w:r>
      <w:r w:rsidR="00D63DAF" w:rsidRPr="00184322">
        <w:rPr>
          <w:rFonts w:ascii="Arial" w:hAnsi="Arial" w:cs="Arial"/>
        </w:rPr>
        <w:t xml:space="preserve">tensor </w:t>
      </w:r>
      <w:r w:rsidRPr="00184322">
        <w:rPr>
          <w:rFonts w:ascii="Arial" w:hAnsi="Arial" w:cs="Arial"/>
        </w:rPr>
        <w:t xml:space="preserve">imaging </w:t>
      </w:r>
      <w:r w:rsidR="00D63DAF" w:rsidRPr="00184322">
        <w:rPr>
          <w:rFonts w:ascii="Arial" w:hAnsi="Arial" w:cs="Arial"/>
        </w:rPr>
        <w:t xml:space="preserve">(DTI) </w:t>
      </w:r>
      <w:r w:rsidRPr="00184322">
        <w:rPr>
          <w:rFonts w:ascii="Arial" w:hAnsi="Arial" w:cs="Arial"/>
        </w:rPr>
        <w:t xml:space="preserve">to measure </w:t>
      </w:r>
      <w:r w:rsidR="007C3012" w:rsidRPr="00184322">
        <w:rPr>
          <w:rFonts w:ascii="Arial" w:hAnsi="Arial" w:cs="Arial"/>
        </w:rPr>
        <w:t>white matter integrity in traumatic brain injury (TBI). TBI occurs when an external force injures the brain, such as a blow to the head</w:t>
      </w:r>
      <w:r w:rsidR="00573708" w:rsidRPr="00184322">
        <w:rPr>
          <w:rFonts w:ascii="Arial" w:hAnsi="Arial" w:cs="Arial"/>
        </w:rPr>
        <w:t xml:space="preserve"> or a sudden movement </w:t>
      </w:r>
      <w:r w:rsidR="00FF2059" w:rsidRPr="00184322">
        <w:rPr>
          <w:rFonts w:ascii="Arial" w:hAnsi="Arial" w:cs="Arial"/>
        </w:rPr>
        <w:t xml:space="preserve">like </w:t>
      </w:r>
      <w:r w:rsidR="00803102" w:rsidRPr="00184322">
        <w:rPr>
          <w:rFonts w:ascii="Arial" w:hAnsi="Arial" w:cs="Arial"/>
        </w:rPr>
        <w:t>the</w:t>
      </w:r>
      <w:r w:rsidR="00FF2059" w:rsidRPr="00184322">
        <w:rPr>
          <w:rFonts w:ascii="Arial" w:hAnsi="Arial" w:cs="Arial"/>
        </w:rPr>
        <w:t xml:space="preserve"> kind that might occur in a</w:t>
      </w:r>
      <w:r w:rsidR="00573708" w:rsidRPr="00184322">
        <w:rPr>
          <w:rFonts w:ascii="Arial" w:hAnsi="Arial" w:cs="Arial"/>
        </w:rPr>
        <w:t xml:space="preserve"> car accident</w:t>
      </w:r>
      <w:r w:rsidR="007C3012" w:rsidRPr="00184322">
        <w:rPr>
          <w:rFonts w:ascii="Arial" w:hAnsi="Arial" w:cs="Arial"/>
        </w:rPr>
        <w:t>. This type of brain injury</w:t>
      </w:r>
      <w:r w:rsidR="000F6D34" w:rsidRPr="00184322">
        <w:rPr>
          <w:rFonts w:ascii="Arial" w:hAnsi="Arial" w:cs="Arial"/>
        </w:rPr>
        <w:t xml:space="preserve"> from mechanical forces</w:t>
      </w:r>
      <w:r w:rsidR="007C3012" w:rsidRPr="00184322">
        <w:rPr>
          <w:rFonts w:ascii="Arial" w:hAnsi="Arial" w:cs="Arial"/>
        </w:rPr>
        <w:t xml:space="preserve"> is associated with diffuse axonal in</w:t>
      </w:r>
      <w:r w:rsidR="003D2264" w:rsidRPr="00184322">
        <w:rPr>
          <w:rFonts w:ascii="Arial" w:hAnsi="Arial" w:cs="Arial"/>
        </w:rPr>
        <w:t>jury—</w:t>
      </w:r>
      <w:r w:rsidR="007C3012" w:rsidRPr="00184322">
        <w:rPr>
          <w:rFonts w:ascii="Arial" w:hAnsi="Arial" w:cs="Arial"/>
        </w:rPr>
        <w:t xml:space="preserve">damage to white matter throughout the brain. </w:t>
      </w:r>
      <w:r w:rsidR="0097234B" w:rsidRPr="00184322">
        <w:rPr>
          <w:rFonts w:ascii="Arial" w:hAnsi="Arial" w:cs="Arial"/>
        </w:rPr>
        <w:t>Because it is an injury affecting</w:t>
      </w:r>
      <w:r w:rsidR="00997395" w:rsidRPr="00184322">
        <w:rPr>
          <w:rFonts w:ascii="Arial" w:hAnsi="Arial" w:cs="Arial"/>
        </w:rPr>
        <w:t xml:space="preserve"> white matter integrity, standard neuroimaging techni</w:t>
      </w:r>
      <w:r w:rsidR="00886C2F" w:rsidRPr="00184322">
        <w:rPr>
          <w:rFonts w:ascii="Arial" w:hAnsi="Arial" w:cs="Arial"/>
        </w:rPr>
        <w:t>ques may not reveal the damage. Howeve</w:t>
      </w:r>
      <w:r w:rsidR="000F1DD1" w:rsidRPr="00184322">
        <w:rPr>
          <w:rFonts w:ascii="Arial" w:hAnsi="Arial" w:cs="Arial"/>
        </w:rPr>
        <w:t>r, measures of diffusion</w:t>
      </w:r>
      <w:r w:rsidR="00886C2F" w:rsidRPr="00184322">
        <w:rPr>
          <w:rFonts w:ascii="Arial" w:hAnsi="Arial" w:cs="Arial"/>
        </w:rPr>
        <w:t xml:space="preserve"> are especially sensitive to these anatomical changes. </w:t>
      </w:r>
      <w:r w:rsidR="00B857C4" w:rsidRPr="00184322">
        <w:rPr>
          <w:rFonts w:ascii="Arial" w:hAnsi="Arial" w:cs="Arial"/>
        </w:rPr>
        <w:t xml:space="preserve">Following a study by Kraus </w:t>
      </w:r>
      <w:r w:rsidR="00B857C4" w:rsidRPr="00184322">
        <w:rPr>
          <w:rFonts w:ascii="Arial" w:hAnsi="Arial" w:cs="Arial"/>
          <w:i/>
        </w:rPr>
        <w:t>et al</w:t>
      </w:r>
      <w:r w:rsidR="00B857C4" w:rsidRPr="00184322">
        <w:rPr>
          <w:rFonts w:ascii="Arial" w:hAnsi="Arial" w:cs="Arial"/>
        </w:rPr>
        <w:t>.</w:t>
      </w:r>
      <w:r w:rsidR="00B857C4" w:rsidRPr="00184322">
        <w:rPr>
          <w:rFonts w:ascii="Arial" w:hAnsi="Arial" w:cs="Arial"/>
        </w:rPr>
        <w:fldChar w:fldCharType="begin"/>
      </w:r>
      <w:r w:rsidR="00B857C4" w:rsidRPr="00184322">
        <w:rPr>
          <w:rFonts w:ascii="Arial" w:hAnsi="Arial" w:cs="Arial"/>
        </w:rPr>
        <w:instrText xml:space="preserve"> ADDIN EN.CITE &lt;EndNote&gt;&lt;Cite&gt;&lt;Author&gt;Kraus&lt;/Author&gt;&lt;Year&gt;2007&lt;/Year&gt;&lt;RecNum&gt;39&lt;/RecNum&gt;&lt;DisplayText&gt;&lt;style face="superscript"&gt;1&lt;/style&gt;&lt;/DisplayText&gt;&lt;record&gt;&lt;rec-number&gt;39&lt;/rec-number&gt;&lt;foreign-keys&gt;&lt;key app="EN" db-id="9pdw9pzz8zr5peet2e4v0sv0pweef0zpvs95" timestamp="1449082760"&gt;39&lt;/key&gt;&lt;/foreign-keys&gt;&lt;ref-type name="Journal Article"&gt;17&lt;/ref-type&gt;&lt;contributors&gt;&lt;authors&gt;&lt;author&gt;Kraus, M. F.&lt;/author&gt;&lt;author&gt;Susmaras, T.&lt;/author&gt;&lt;author&gt;Caughlin, B. P.&lt;/author&gt;&lt;author&gt;Walker, C. J.&lt;/author&gt;&lt;author&gt;Sweeney, J. A.&lt;/author&gt;&lt;author&gt;Little, D. M.&lt;/author&gt;&lt;/authors&gt;&lt;/contributors&gt;&lt;auth-address&gt;Department of Psychiatry, University of Illinois at Chicago Medical Center, Chicago, IL, USA. mkraus@psych.uic.edu&lt;/auth-address&gt;&lt;titles&gt;&lt;title&gt;White matter integrity and cognition in chronic traumatic brain injury: a diffusion tensor imaging study&lt;/title&gt;&lt;secondary-title&gt;Brain&lt;/secondary-title&gt;&lt;/titles&gt;&lt;periodical&gt;&lt;full-title&gt;Brain&lt;/full-title&gt;&lt;/periodical&gt;&lt;pages&gt;2508-19&lt;/pages&gt;&lt;volume&gt;130&lt;/volume&gt;&lt;number&gt;Pt 10&lt;/number&gt;&lt;keywords&gt;&lt;keyword&gt;Adult&lt;/keyword&gt;&lt;keyword&gt;Anisotropy&lt;/keyword&gt;&lt;keyword&gt;Brain/*pathology&lt;/keyword&gt;&lt;keyword&gt;Brain Injury, Chronic/*pathology/*psychology&lt;/keyword&gt;&lt;keyword&gt;Brain Mapping/methods&lt;/keyword&gt;&lt;keyword&gt;Cognition Disorders/*etiology/pathology&lt;/keyword&gt;&lt;keyword&gt;Diffusion Magnetic Resonance Imaging/methods&lt;/keyword&gt;&lt;keyword&gt;Female&lt;/keyword&gt;&lt;keyword&gt;Humans&lt;/keyword&gt;&lt;keyword&gt;Image Processing, Computer-Assisted/methods&lt;/keyword&gt;&lt;keyword&gt;Male&lt;/keyword&gt;&lt;keyword&gt;Neuropsychological Tests&lt;/keyword&gt;&lt;/keywords&gt;&lt;dates&gt;&lt;year&gt;2007&lt;/year&gt;&lt;pub-dates&gt;&lt;date&gt;Oct&lt;/date&gt;&lt;/pub-dates&gt;&lt;/dates&gt;&lt;isbn&gt;1460-2156 (Electronic)&amp;#xD;0006-8950 (Linking)&lt;/isbn&gt;&lt;accession-num&gt;17872928&lt;/accession-num&gt;&lt;urls&gt;&lt;related-urls&gt;&lt;url&gt;http://www.ncbi.nlm.nih.gov/pubmed/17872928&lt;/url&gt;&lt;/related-urls&gt;&lt;/urls&gt;&lt;electronic-resource-num&gt;10.1093/brain/awm216&lt;/electronic-resource-num&gt;&lt;/record&gt;&lt;/Cite&gt;&lt;/EndNote&gt;</w:instrText>
      </w:r>
      <w:r w:rsidR="00B857C4" w:rsidRPr="00184322">
        <w:rPr>
          <w:rFonts w:ascii="Arial" w:hAnsi="Arial" w:cs="Arial"/>
        </w:rPr>
        <w:fldChar w:fldCharType="separate"/>
      </w:r>
      <w:r w:rsidR="00B857C4" w:rsidRPr="00184322">
        <w:rPr>
          <w:rFonts w:ascii="Arial" w:hAnsi="Arial" w:cs="Arial"/>
          <w:noProof/>
          <w:vertAlign w:val="superscript"/>
        </w:rPr>
        <w:t>1</w:t>
      </w:r>
      <w:r w:rsidR="00B857C4" w:rsidRPr="00184322">
        <w:rPr>
          <w:rFonts w:ascii="Arial" w:hAnsi="Arial" w:cs="Arial"/>
        </w:rPr>
        <w:fldChar w:fldCharType="end"/>
      </w:r>
      <w:r w:rsidR="00EA0CA4" w:rsidRPr="00184322">
        <w:rPr>
          <w:rFonts w:ascii="Arial" w:hAnsi="Arial" w:cs="Arial"/>
        </w:rPr>
        <w:t xml:space="preserve">, we compare a group of healthy controls to a group of people with TBI and use diffusion imaging to measure the effect of TBI on </w:t>
      </w:r>
      <w:r w:rsidR="008337FF" w:rsidRPr="00184322">
        <w:rPr>
          <w:rFonts w:ascii="Arial" w:hAnsi="Arial" w:cs="Arial"/>
        </w:rPr>
        <w:t xml:space="preserve">cerebral </w:t>
      </w:r>
      <w:r w:rsidR="00EA0CA4" w:rsidRPr="00184322">
        <w:rPr>
          <w:rFonts w:ascii="Arial" w:hAnsi="Arial" w:cs="Arial"/>
        </w:rPr>
        <w:t xml:space="preserve">white matter. </w:t>
      </w:r>
      <w:r w:rsidR="00356ACD" w:rsidRPr="00184322">
        <w:rPr>
          <w:rFonts w:ascii="Arial" w:hAnsi="Arial" w:cs="Arial"/>
        </w:rPr>
        <w:t xml:space="preserve">Furthermore, we will test the relationship between </w:t>
      </w:r>
      <w:r w:rsidR="0054085F" w:rsidRPr="00184322">
        <w:rPr>
          <w:rFonts w:ascii="Arial" w:hAnsi="Arial" w:cs="Arial"/>
        </w:rPr>
        <w:t>white matter integrity and cognitive function using an attention task</w:t>
      </w:r>
      <w:del w:id="7" w:author="Jessica Stanis" w:date="2016-01-05T11:39:00Z">
        <w:r w:rsidR="0054085F" w:rsidRPr="00184322" w:rsidDel="00550874">
          <w:rPr>
            <w:rFonts w:ascii="Arial" w:hAnsi="Arial" w:cs="Arial"/>
          </w:rPr>
          <w:fldChar w:fldCharType="begin">
            <w:fldData xml:space="preserve">PEVuZE5vdGU+PENpdGU+PEF1dGhvcj5OaW9naTwvQXV0aG9yPjxZZWFyPjIwMDg8L1llYXI+PFJl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</w:fldData>
          </w:fldChar>
        </w:r>
        <w:r w:rsidR="0054085F" w:rsidRPr="00184322" w:rsidDel="00550874">
          <w:rPr>
            <w:rFonts w:ascii="Arial" w:hAnsi="Arial" w:cs="Arial"/>
          </w:rPr>
          <w:delInstrText xml:space="preserve"> ADDIN EN.CITE </w:delInstrText>
        </w:r>
        <w:r w:rsidR="0054085F" w:rsidRPr="00184322" w:rsidDel="00550874">
          <w:rPr>
            <w:rFonts w:ascii="Arial" w:hAnsi="Arial" w:cs="Arial"/>
          </w:rPr>
          <w:fldChar w:fldCharType="begin">
            <w:fldData xml:space="preserve">PEVuZE5vdGU+PENpdGU+PEF1dGhvcj5OaW9naTwvQXV0aG9yPjxZZWFyPjIwMDg8L1llYXI+PFJl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</w:fldData>
          </w:fldChar>
        </w:r>
        <w:r w:rsidR="0054085F" w:rsidRPr="00184322" w:rsidDel="00550874">
          <w:rPr>
            <w:rFonts w:ascii="Arial" w:hAnsi="Arial" w:cs="Arial"/>
          </w:rPr>
          <w:delInstrText xml:space="preserve"> ADDIN EN.CITE.DATA </w:delInstrText>
        </w:r>
        <w:r w:rsidR="0054085F" w:rsidRPr="00184322" w:rsidDel="00550874">
          <w:rPr>
            <w:rFonts w:ascii="Arial" w:hAnsi="Arial" w:cs="Arial"/>
          </w:rPr>
        </w:r>
        <w:r w:rsidR="0054085F" w:rsidRPr="00184322" w:rsidDel="00550874">
          <w:rPr>
            <w:rFonts w:ascii="Arial" w:hAnsi="Arial" w:cs="Arial"/>
          </w:rPr>
          <w:fldChar w:fldCharType="end"/>
        </w:r>
        <w:r w:rsidR="0054085F" w:rsidRPr="00184322" w:rsidDel="00550874">
          <w:rPr>
            <w:rFonts w:ascii="Arial" w:hAnsi="Arial" w:cs="Arial"/>
          </w:rPr>
        </w:r>
        <w:r w:rsidR="0054085F" w:rsidRPr="00184322" w:rsidDel="00550874">
          <w:rPr>
            <w:rFonts w:ascii="Arial" w:hAnsi="Arial" w:cs="Arial"/>
          </w:rPr>
          <w:fldChar w:fldCharType="separate"/>
        </w:r>
        <w:r w:rsidR="0054085F" w:rsidRPr="00184322" w:rsidDel="00550874">
          <w:rPr>
            <w:rFonts w:ascii="Arial" w:hAnsi="Arial" w:cs="Arial"/>
            <w:noProof/>
            <w:vertAlign w:val="superscript"/>
          </w:rPr>
          <w:delText>2</w:delText>
        </w:r>
        <w:r w:rsidR="0054085F" w:rsidRPr="00184322" w:rsidDel="00550874">
          <w:rPr>
            <w:rFonts w:ascii="Arial" w:hAnsi="Arial" w:cs="Arial"/>
          </w:rPr>
          <w:fldChar w:fldCharType="end"/>
        </w:r>
      </w:del>
      <w:r w:rsidR="0054085F" w:rsidRPr="00184322">
        <w:rPr>
          <w:rFonts w:ascii="Arial" w:hAnsi="Arial" w:cs="Arial"/>
        </w:rPr>
        <w:t>.</w:t>
      </w:r>
      <w:r w:rsidR="00550874" w:rsidRPr="00184322">
        <w:rPr>
          <w:rFonts w:ascii="Arial" w:hAnsi="Arial" w:cs="Arial"/>
        </w:rPr>
        <w:fldChar w:fldCharType="begin">
          <w:fldData xml:space="preserve">PEVuZE5vdGU+PENpdGU+PEF1dGhvcj5OaW9naTwvQXV0aG9yPjxZZWFyPjIwMDg8L1llYXI+PFJl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</w:fldData>
        </w:fldChar>
      </w:r>
      <w:r w:rsidR="00550874" w:rsidRPr="00184322">
        <w:rPr>
          <w:rFonts w:ascii="Arial" w:hAnsi="Arial" w:cs="Arial"/>
        </w:rPr>
        <w:instrText xml:space="preserve"> ADDIN EN.CITE </w:instrText>
      </w:r>
      <w:r w:rsidR="00550874" w:rsidRPr="00184322">
        <w:rPr>
          <w:rFonts w:ascii="Arial" w:hAnsi="Arial" w:cs="Arial"/>
        </w:rPr>
        <w:fldChar w:fldCharType="begin">
          <w:fldData xml:space="preserve">PEVuZE5vdGU+PENpdGU+PEF1dGhvcj5OaW9naTwvQXV0aG9yPjxZZWFyPjIwMDg8L1llYXI+PFJl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</w:fldData>
        </w:fldChar>
      </w:r>
      <w:r w:rsidR="00550874" w:rsidRPr="00184322">
        <w:rPr>
          <w:rFonts w:ascii="Arial" w:hAnsi="Arial" w:cs="Arial"/>
        </w:rPr>
        <w:instrText xml:space="preserve"> ADDIN EN.CITE.DATA </w:instrText>
      </w:r>
      <w:r w:rsidR="00550874" w:rsidRPr="00184322">
        <w:rPr>
          <w:rFonts w:ascii="Arial" w:hAnsi="Arial" w:cs="Arial"/>
        </w:rPr>
      </w:r>
      <w:r w:rsidR="00550874" w:rsidRPr="00184322">
        <w:rPr>
          <w:rFonts w:ascii="Arial" w:hAnsi="Arial" w:cs="Arial"/>
        </w:rPr>
        <w:fldChar w:fldCharType="end"/>
      </w:r>
      <w:r w:rsidR="00550874" w:rsidRPr="00184322">
        <w:rPr>
          <w:rFonts w:ascii="Arial" w:hAnsi="Arial" w:cs="Arial"/>
        </w:rPr>
      </w:r>
      <w:r w:rsidR="00550874" w:rsidRPr="00184322">
        <w:rPr>
          <w:rFonts w:ascii="Arial" w:hAnsi="Arial" w:cs="Arial"/>
        </w:rPr>
        <w:fldChar w:fldCharType="separate"/>
      </w:r>
      <w:ins w:id="8" w:author="Jessica Stanis" w:date="2016-01-05T11:39:00Z">
        <w:r w:rsidR="00550874" w:rsidRPr="00184322">
          <w:rPr>
            <w:rFonts w:ascii="Arial" w:hAnsi="Arial" w:cs="Arial"/>
            <w:noProof/>
            <w:vertAlign w:val="superscript"/>
          </w:rPr>
          <w:t>2</w:t>
        </w:r>
        <w:r w:rsidR="00550874" w:rsidRPr="00184322">
          <w:rPr>
            <w:rFonts w:ascii="Arial" w:hAnsi="Arial" w:cs="Arial"/>
          </w:rPr>
          <w:fldChar w:fldCharType="end"/>
        </w:r>
      </w:ins>
      <w:r w:rsidR="0054085F" w:rsidRPr="00184322">
        <w:rPr>
          <w:rFonts w:ascii="Arial" w:hAnsi="Arial" w:cs="Arial"/>
        </w:rPr>
        <w:t xml:space="preserve"> This study uses</w:t>
      </w:r>
      <w:r w:rsidR="00195B95" w:rsidRPr="00184322">
        <w:rPr>
          <w:rFonts w:ascii="Arial" w:hAnsi="Arial" w:cs="Arial"/>
        </w:rPr>
        <w:t xml:space="preserve"> a region of interest (ROI) approach focusing on three white matter tracts: the splenium of the corpus callosum, the anterior corona </w:t>
      </w:r>
      <w:proofErr w:type="spellStart"/>
      <w:r w:rsidR="00195B95" w:rsidRPr="00184322">
        <w:rPr>
          <w:rFonts w:ascii="Arial" w:hAnsi="Arial" w:cs="Arial"/>
        </w:rPr>
        <w:t>radiata</w:t>
      </w:r>
      <w:proofErr w:type="spellEnd"/>
      <w:r w:rsidR="00195B95" w:rsidRPr="00184322">
        <w:rPr>
          <w:rFonts w:ascii="Arial" w:hAnsi="Arial" w:cs="Arial"/>
        </w:rPr>
        <w:t>, and the superior longitudinal fasciculus</w:t>
      </w:r>
      <w:r w:rsidR="00D63DAF" w:rsidRPr="00184322">
        <w:rPr>
          <w:rFonts w:ascii="Arial" w:hAnsi="Arial" w:cs="Arial"/>
        </w:rPr>
        <w:t xml:space="preserve"> (</w:t>
      </w:r>
      <w:r w:rsidR="00D63DAF" w:rsidRPr="00184322">
        <w:rPr>
          <w:rFonts w:ascii="Arial" w:hAnsi="Arial" w:cs="Arial"/>
          <w:b/>
        </w:rPr>
        <w:t>Figure 2</w:t>
      </w:r>
      <w:del w:id="9" w:author="Jessica Stanis" w:date="2016-01-05T11:39:00Z">
        <w:r w:rsidR="00D63DAF" w:rsidRPr="00184322" w:rsidDel="00550874">
          <w:rPr>
            <w:rFonts w:ascii="Arial" w:hAnsi="Arial" w:cs="Arial"/>
          </w:rPr>
          <w:delText xml:space="preserve"> </w:delText>
        </w:r>
      </w:del>
      <w:r w:rsidR="00D63DAF" w:rsidRPr="00184322">
        <w:rPr>
          <w:rFonts w:ascii="Arial" w:hAnsi="Arial" w:cs="Arial"/>
        </w:rPr>
        <w:t>)</w:t>
      </w:r>
      <w:r w:rsidR="00195B95" w:rsidRPr="00184322">
        <w:rPr>
          <w:rFonts w:ascii="Arial" w:hAnsi="Arial" w:cs="Arial"/>
        </w:rPr>
        <w:t xml:space="preserve">. </w:t>
      </w:r>
    </w:p>
    <w:p w14:paraId="700FB679" w14:textId="77777777" w:rsidR="006E3F5C" w:rsidRPr="00184322" w:rsidRDefault="006E3F5C" w:rsidP="00184322">
      <w:pPr>
        <w:rPr>
          <w:rFonts w:ascii="Arial" w:hAnsi="Arial" w:cs="Arial"/>
        </w:rPr>
      </w:pPr>
    </w:p>
    <w:p w14:paraId="0AB1B259" w14:textId="0BAEDB66" w:rsidR="00113944" w:rsidRPr="00184322" w:rsidRDefault="004C7D04" w:rsidP="00184322">
      <w:pPr>
        <w:rPr>
          <w:rFonts w:ascii="Arial" w:hAnsi="Arial" w:cs="Arial"/>
          <w:b/>
        </w:rPr>
      </w:pPr>
      <w:r w:rsidRPr="00184322">
        <w:rPr>
          <w:rFonts w:ascii="Arial" w:hAnsi="Arial" w:cs="Arial"/>
          <w:b/>
        </w:rPr>
        <w:t>Procedure</w:t>
      </w:r>
    </w:p>
    <w:p w14:paraId="47A6D7AF" w14:textId="77777777" w:rsidR="004F6A43" w:rsidRPr="00184322" w:rsidRDefault="004F6A43" w:rsidP="00184322">
      <w:pPr>
        <w:rPr>
          <w:rFonts w:ascii="Arial" w:hAnsi="Arial" w:cs="Arial"/>
          <w:b/>
        </w:rPr>
      </w:pPr>
    </w:p>
    <w:p w14:paraId="03048D7D" w14:textId="60B4B90B" w:rsidR="006C2689" w:rsidRPr="00184322" w:rsidRDefault="006C2689" w:rsidP="00184322">
      <w:pPr>
        <w:pStyle w:val="ListParagraph"/>
        <w:numPr>
          <w:ilvl w:val="0"/>
          <w:numId w:val="5"/>
        </w:numPr>
        <w:spacing w:after="0" w:line="240" w:lineRule="auto"/>
        <w:rPr>
          <w:ins w:id="10" w:author="Jessica Stanis" w:date="2016-01-05T12:36:00Z"/>
          <w:rFonts w:ascii="Arial" w:hAnsi="Arial" w:cs="Arial"/>
          <w:sz w:val="24"/>
          <w:szCs w:val="24"/>
        </w:rPr>
      </w:pPr>
      <w:ins w:id="11" w:author="Jessica Stanis" w:date="2016-01-05T12:36:00Z">
        <w:r w:rsidRPr="00184322">
          <w:rPr>
            <w:rFonts w:ascii="Arial" w:hAnsi="Arial" w:cs="Arial"/>
            <w:sz w:val="24"/>
            <w:szCs w:val="24"/>
          </w:rPr>
          <w:t>Participant recruitment</w:t>
        </w:r>
      </w:ins>
    </w:p>
    <w:p w14:paraId="102BC387" w14:textId="77777777" w:rsidR="006C2689" w:rsidRPr="00184322" w:rsidRDefault="006C2689" w:rsidP="00184322">
      <w:pPr>
        <w:pStyle w:val="ListParagraph"/>
        <w:spacing w:after="0" w:line="240" w:lineRule="auto"/>
        <w:ind w:left="360"/>
        <w:rPr>
          <w:ins w:id="12" w:author="Jessica Stanis" w:date="2016-01-05T12:36:00Z"/>
          <w:rFonts w:ascii="Arial" w:hAnsi="Arial" w:cs="Arial"/>
          <w:sz w:val="24"/>
          <w:szCs w:val="24"/>
        </w:rPr>
      </w:pPr>
    </w:p>
    <w:p w14:paraId="4D5A4C49" w14:textId="5FB7A522" w:rsidR="00B857C4" w:rsidRPr="00AE2841" w:rsidRDefault="000A4826" w:rsidP="00AE2841">
      <w:pPr>
        <w:pStyle w:val="ListParagraph"/>
        <w:numPr>
          <w:ilvl w:val="1"/>
          <w:numId w:val="5"/>
        </w:numPr>
        <w:spacing w:after="0" w:line="240" w:lineRule="auto"/>
        <w:rPr>
          <w:rFonts w:ascii="Arial" w:hAnsi="Arial" w:cs="Arial"/>
          <w:sz w:val="24"/>
          <w:szCs w:val="24"/>
        </w:rPr>
      </w:pPr>
      <w:r w:rsidRPr="00184322">
        <w:rPr>
          <w:rFonts w:ascii="Arial" w:hAnsi="Arial" w:cs="Arial"/>
          <w:sz w:val="24"/>
          <w:szCs w:val="24"/>
        </w:rPr>
        <w:t>Recruit 20 participants</w:t>
      </w:r>
      <w:r w:rsidR="00E567F6" w:rsidRPr="00184322">
        <w:rPr>
          <w:rFonts w:ascii="Arial" w:hAnsi="Arial" w:cs="Arial"/>
          <w:sz w:val="24"/>
          <w:szCs w:val="24"/>
        </w:rPr>
        <w:t xml:space="preserve"> with moderate </w:t>
      </w:r>
      <w:r w:rsidR="003D2264" w:rsidRPr="00184322">
        <w:rPr>
          <w:rFonts w:ascii="Arial" w:hAnsi="Arial" w:cs="Arial"/>
          <w:sz w:val="24"/>
          <w:szCs w:val="24"/>
        </w:rPr>
        <w:t xml:space="preserve">to severe </w:t>
      </w:r>
      <w:r w:rsidR="00E567F6" w:rsidRPr="00184322">
        <w:rPr>
          <w:rFonts w:ascii="Arial" w:hAnsi="Arial" w:cs="Arial"/>
          <w:sz w:val="24"/>
          <w:szCs w:val="24"/>
        </w:rPr>
        <w:t xml:space="preserve">TBI, and 20 </w:t>
      </w:r>
      <w:commentRangeStart w:id="13"/>
      <w:r w:rsidR="00E567F6" w:rsidRPr="00184322">
        <w:rPr>
          <w:rFonts w:ascii="Arial" w:hAnsi="Arial" w:cs="Arial"/>
          <w:sz w:val="24"/>
          <w:szCs w:val="24"/>
        </w:rPr>
        <w:t xml:space="preserve">age-matched </w:t>
      </w:r>
      <w:commentRangeEnd w:id="13"/>
      <w:r w:rsidR="009F1BC0" w:rsidRPr="00AE2841">
        <w:rPr>
          <w:rStyle w:val="CommentReference"/>
          <w:rFonts w:ascii="Arial" w:eastAsiaTheme="minorEastAsia" w:hAnsi="Arial" w:cs="Arial"/>
          <w:sz w:val="24"/>
          <w:szCs w:val="24"/>
        </w:rPr>
        <w:commentReference w:id="13"/>
      </w:r>
      <w:r w:rsidR="00E567F6" w:rsidRPr="00AE2841">
        <w:rPr>
          <w:rFonts w:ascii="Arial" w:hAnsi="Arial" w:cs="Arial"/>
          <w:sz w:val="24"/>
          <w:szCs w:val="24"/>
        </w:rPr>
        <w:t>controls</w:t>
      </w:r>
      <w:ins w:id="14" w:author="Jessica Stanis" w:date="2016-01-05T12:13:00Z">
        <w:r w:rsidR="009F1BC0" w:rsidRPr="00AE2841">
          <w:rPr>
            <w:rFonts w:ascii="Arial" w:hAnsi="Arial" w:cs="Arial"/>
            <w:sz w:val="24"/>
            <w:szCs w:val="24"/>
          </w:rPr>
          <w:t>.</w:t>
        </w:r>
      </w:ins>
      <w:ins w:id="15" w:author="Jonas Kaplan" w:date="2016-02-18T10:40:00Z">
        <w:r w:rsidR="000819E4">
          <w:rPr>
            <w:rFonts w:ascii="Arial" w:hAnsi="Arial" w:cs="Arial"/>
            <w:sz w:val="24"/>
            <w:szCs w:val="24"/>
          </w:rPr>
          <w:t xml:space="preserve"> All participants should be over the age of 18. </w:t>
        </w:r>
      </w:ins>
    </w:p>
    <w:p w14:paraId="19FF86E0" w14:textId="77777777" w:rsidR="00B857C4" w:rsidRPr="00AE2841" w:rsidRDefault="00B857C4" w:rsidP="00AE2841">
      <w:pPr>
        <w:pStyle w:val="ListParagraph"/>
        <w:spacing w:after="0" w:line="240" w:lineRule="auto"/>
        <w:ind w:left="360"/>
        <w:rPr>
          <w:rFonts w:ascii="Arial" w:hAnsi="Arial" w:cs="Arial"/>
          <w:sz w:val="24"/>
          <w:szCs w:val="24"/>
        </w:rPr>
      </w:pPr>
    </w:p>
    <w:p w14:paraId="4B2292A4" w14:textId="76F1A2E4" w:rsidR="003D2264" w:rsidRPr="00AE2841" w:rsidRDefault="00B857C4" w:rsidP="00AE2841">
      <w:pPr>
        <w:pStyle w:val="ListParagraph"/>
        <w:numPr>
          <w:ilvl w:val="2"/>
          <w:numId w:val="5"/>
        </w:numPr>
        <w:spacing w:after="0" w:line="240" w:lineRule="auto"/>
        <w:rPr>
          <w:rFonts w:ascii="Arial" w:hAnsi="Arial" w:cs="Arial"/>
          <w:sz w:val="24"/>
          <w:szCs w:val="24"/>
        </w:rPr>
      </w:pPr>
      <w:r w:rsidRPr="00AE2841">
        <w:rPr>
          <w:rFonts w:ascii="Arial" w:hAnsi="Arial" w:cs="Arial"/>
          <w:sz w:val="24"/>
          <w:szCs w:val="24"/>
        </w:rPr>
        <w:t xml:space="preserve">TBI patients should </w:t>
      </w:r>
      <w:r w:rsidR="00AF6A03" w:rsidRPr="00AE2841">
        <w:rPr>
          <w:rFonts w:ascii="Arial" w:hAnsi="Arial" w:cs="Arial"/>
          <w:sz w:val="24"/>
          <w:szCs w:val="24"/>
        </w:rPr>
        <w:t xml:space="preserve">have experienced a closed head injury that occurred at least 6 months ago. </w:t>
      </w:r>
      <w:r w:rsidR="00512609" w:rsidRPr="00AE2841">
        <w:rPr>
          <w:rFonts w:ascii="Arial" w:hAnsi="Arial" w:cs="Arial"/>
          <w:sz w:val="24"/>
          <w:szCs w:val="24"/>
        </w:rPr>
        <w:t xml:space="preserve">TBI is diagnosed by assessing several factors such as changes in consciousness, loss of consciousness, and loss of memory </w:t>
      </w:r>
      <w:r w:rsidR="00512609" w:rsidRPr="00AE2841">
        <w:rPr>
          <w:rFonts w:ascii="Arial" w:hAnsi="Arial" w:cs="Arial"/>
          <w:sz w:val="24"/>
          <w:szCs w:val="24"/>
        </w:rPr>
        <w:lastRenderedPageBreak/>
        <w:t xml:space="preserve">from before or after the accident. </w:t>
      </w:r>
      <w:r w:rsidR="003D2264" w:rsidRPr="00AE2841">
        <w:rPr>
          <w:rFonts w:ascii="Arial" w:hAnsi="Arial" w:cs="Arial"/>
          <w:sz w:val="24"/>
          <w:szCs w:val="24"/>
        </w:rPr>
        <w:t xml:space="preserve">To be classified as moderate to severe, </w:t>
      </w:r>
      <w:r w:rsidR="00CD3F71" w:rsidRPr="00AE2841">
        <w:rPr>
          <w:rFonts w:ascii="Arial" w:hAnsi="Arial" w:cs="Arial"/>
          <w:sz w:val="24"/>
          <w:szCs w:val="24"/>
        </w:rPr>
        <w:t>the patient</w:t>
      </w:r>
      <w:r w:rsidR="003D2264" w:rsidRPr="00AE2841">
        <w:rPr>
          <w:rFonts w:ascii="Arial" w:hAnsi="Arial" w:cs="Arial"/>
          <w:sz w:val="24"/>
          <w:szCs w:val="24"/>
        </w:rPr>
        <w:t xml:space="preserve"> must have experienced a period of loss of consciousness that was greater than 30 min</w:t>
      </w:r>
      <w:del w:id="16" w:author="Jessica Stanis" w:date="2016-01-05T12:21:00Z">
        <w:r w:rsidR="003D2264" w:rsidRPr="00AE2841" w:rsidDel="00FC7A16">
          <w:rPr>
            <w:rFonts w:ascii="Arial" w:hAnsi="Arial" w:cs="Arial"/>
            <w:sz w:val="24"/>
            <w:szCs w:val="24"/>
          </w:rPr>
          <w:delText>utes</w:delText>
        </w:r>
      </w:del>
      <w:r w:rsidR="003D2264" w:rsidRPr="00AE2841">
        <w:rPr>
          <w:rFonts w:ascii="Arial" w:hAnsi="Arial" w:cs="Arial"/>
          <w:sz w:val="24"/>
          <w:szCs w:val="24"/>
        </w:rPr>
        <w:t xml:space="preserve">, and/or </w:t>
      </w:r>
      <w:r w:rsidR="001F0620" w:rsidRPr="00AE2841">
        <w:rPr>
          <w:rFonts w:ascii="Arial" w:hAnsi="Arial" w:cs="Arial"/>
          <w:sz w:val="24"/>
          <w:szCs w:val="24"/>
        </w:rPr>
        <w:t xml:space="preserve">obtained </w:t>
      </w:r>
      <w:r w:rsidR="003D2264" w:rsidRPr="00AE2841">
        <w:rPr>
          <w:rFonts w:ascii="Arial" w:hAnsi="Arial" w:cs="Arial"/>
          <w:sz w:val="24"/>
          <w:szCs w:val="24"/>
        </w:rPr>
        <w:t xml:space="preserve">a score of less than 13 on the Glasgow Coma Scale. </w:t>
      </w:r>
    </w:p>
    <w:p w14:paraId="6D318CA1" w14:textId="77777777" w:rsidR="000A4826" w:rsidRPr="00AE2841" w:rsidRDefault="000A4826" w:rsidP="00AE2841">
      <w:pPr>
        <w:pStyle w:val="ListParagraph"/>
        <w:spacing w:after="0" w:line="240" w:lineRule="auto"/>
        <w:ind w:left="360"/>
        <w:rPr>
          <w:rFonts w:ascii="Arial" w:hAnsi="Arial" w:cs="Arial"/>
          <w:sz w:val="24"/>
          <w:szCs w:val="24"/>
        </w:rPr>
      </w:pPr>
    </w:p>
    <w:p w14:paraId="7A355845" w14:textId="28C139B4" w:rsidR="000A4826" w:rsidRPr="00AE2841" w:rsidRDefault="004E0F95" w:rsidP="00AE2841">
      <w:pPr>
        <w:pStyle w:val="ListParagraph"/>
        <w:numPr>
          <w:ilvl w:val="2"/>
          <w:numId w:val="5"/>
        </w:numPr>
        <w:spacing w:after="0" w:line="240" w:lineRule="auto"/>
        <w:rPr>
          <w:rFonts w:ascii="Arial" w:hAnsi="Arial" w:cs="Arial"/>
          <w:sz w:val="24"/>
          <w:szCs w:val="24"/>
        </w:rPr>
      </w:pPr>
      <w:r w:rsidRPr="00AE2841">
        <w:rPr>
          <w:rFonts w:ascii="Arial" w:hAnsi="Arial" w:cs="Arial"/>
          <w:sz w:val="24"/>
          <w:szCs w:val="24"/>
        </w:rPr>
        <w:t>Control p</w:t>
      </w:r>
      <w:r w:rsidR="000A4826" w:rsidRPr="00AE2841">
        <w:rPr>
          <w:rFonts w:ascii="Arial" w:hAnsi="Arial" w:cs="Arial"/>
          <w:sz w:val="24"/>
          <w:szCs w:val="24"/>
        </w:rPr>
        <w:t>articipants should have no history of neurological or psychological disorders</w:t>
      </w:r>
      <w:r w:rsidR="00484D5C" w:rsidRPr="00AE2841">
        <w:rPr>
          <w:rFonts w:ascii="Arial" w:hAnsi="Arial" w:cs="Arial"/>
          <w:sz w:val="24"/>
          <w:szCs w:val="24"/>
        </w:rPr>
        <w:t>.</w:t>
      </w:r>
    </w:p>
    <w:p w14:paraId="65D3E193" w14:textId="77777777" w:rsidR="004E0F95" w:rsidRPr="00AE2841" w:rsidRDefault="004E0F95" w:rsidP="00AE2841">
      <w:pPr>
        <w:pStyle w:val="ListParagraph"/>
        <w:spacing w:after="0" w:line="240" w:lineRule="auto"/>
        <w:ind w:left="792"/>
        <w:rPr>
          <w:rFonts w:ascii="Arial" w:hAnsi="Arial" w:cs="Arial"/>
          <w:sz w:val="24"/>
          <w:szCs w:val="24"/>
        </w:rPr>
      </w:pPr>
    </w:p>
    <w:p w14:paraId="6758BB9B" w14:textId="5C744215" w:rsidR="000A4826" w:rsidRPr="00AE2841" w:rsidRDefault="004E0F95" w:rsidP="00AE2841">
      <w:pPr>
        <w:pStyle w:val="ListParagraph"/>
        <w:numPr>
          <w:ilvl w:val="2"/>
          <w:numId w:val="5"/>
        </w:numPr>
        <w:spacing w:after="0" w:line="240" w:lineRule="auto"/>
        <w:ind w:left="1170" w:hanging="450"/>
        <w:rPr>
          <w:rFonts w:ascii="Arial" w:hAnsi="Arial" w:cs="Arial"/>
          <w:sz w:val="24"/>
          <w:szCs w:val="24"/>
        </w:rPr>
      </w:pPr>
      <w:r w:rsidRPr="00AE2841">
        <w:rPr>
          <w:rFonts w:ascii="Arial" w:hAnsi="Arial" w:cs="Arial"/>
          <w:sz w:val="24"/>
          <w:szCs w:val="24"/>
        </w:rPr>
        <w:t>All p</w:t>
      </w:r>
      <w:r w:rsidR="000A4826" w:rsidRPr="00AE2841">
        <w:rPr>
          <w:rFonts w:ascii="Arial" w:hAnsi="Arial" w:cs="Arial"/>
          <w:sz w:val="24"/>
          <w:szCs w:val="24"/>
        </w:rPr>
        <w:t>articipants should not have metal in their body. This is an important safety requirement due to the h</w:t>
      </w:r>
      <w:r w:rsidRPr="00AE2841">
        <w:rPr>
          <w:rFonts w:ascii="Arial" w:hAnsi="Arial" w:cs="Arial"/>
          <w:sz w:val="24"/>
          <w:szCs w:val="24"/>
        </w:rPr>
        <w:t xml:space="preserve">igh magnetic field involved in </w:t>
      </w:r>
      <w:r w:rsidR="000A4826" w:rsidRPr="00AE2841">
        <w:rPr>
          <w:rFonts w:ascii="Arial" w:hAnsi="Arial" w:cs="Arial"/>
          <w:sz w:val="24"/>
          <w:szCs w:val="24"/>
        </w:rPr>
        <w:t>MRI</w:t>
      </w:r>
      <w:r w:rsidR="00484D5C" w:rsidRPr="00AE2841">
        <w:rPr>
          <w:rFonts w:ascii="Arial" w:hAnsi="Arial" w:cs="Arial"/>
          <w:sz w:val="24"/>
          <w:szCs w:val="24"/>
        </w:rPr>
        <w:t>.</w:t>
      </w:r>
      <w:r w:rsidR="000A4826" w:rsidRPr="00AE2841">
        <w:rPr>
          <w:rFonts w:ascii="Arial" w:hAnsi="Arial" w:cs="Arial"/>
          <w:sz w:val="24"/>
          <w:szCs w:val="24"/>
        </w:rPr>
        <w:t xml:space="preserve"> </w:t>
      </w:r>
    </w:p>
    <w:p w14:paraId="52222504" w14:textId="77777777" w:rsidR="000A4826" w:rsidRPr="00AE2841" w:rsidRDefault="000A4826" w:rsidP="00AE2841">
      <w:pPr>
        <w:pStyle w:val="ListParagraph"/>
        <w:spacing w:after="0" w:line="240" w:lineRule="auto"/>
        <w:ind w:left="792"/>
        <w:rPr>
          <w:rFonts w:ascii="Arial" w:hAnsi="Arial" w:cs="Arial"/>
          <w:sz w:val="24"/>
          <w:szCs w:val="24"/>
        </w:rPr>
      </w:pPr>
    </w:p>
    <w:p w14:paraId="3A890A4A" w14:textId="2E47716D" w:rsidR="000A4826" w:rsidRPr="00AE2841" w:rsidRDefault="004E0F95" w:rsidP="00AE2841">
      <w:pPr>
        <w:pStyle w:val="ListParagraph"/>
        <w:numPr>
          <w:ilvl w:val="2"/>
          <w:numId w:val="5"/>
        </w:numPr>
        <w:spacing w:after="0" w:line="240" w:lineRule="auto"/>
        <w:rPr>
          <w:rFonts w:ascii="Arial" w:hAnsi="Arial" w:cs="Arial"/>
          <w:sz w:val="24"/>
          <w:szCs w:val="24"/>
        </w:rPr>
      </w:pPr>
      <w:r w:rsidRPr="00AE2841">
        <w:rPr>
          <w:rFonts w:ascii="Arial" w:hAnsi="Arial" w:cs="Arial"/>
          <w:sz w:val="24"/>
          <w:szCs w:val="24"/>
        </w:rPr>
        <w:t>All p</w:t>
      </w:r>
      <w:r w:rsidR="000A4826" w:rsidRPr="00AE2841">
        <w:rPr>
          <w:rFonts w:ascii="Arial" w:hAnsi="Arial" w:cs="Arial"/>
          <w:sz w:val="24"/>
          <w:szCs w:val="24"/>
        </w:rPr>
        <w:t xml:space="preserve">articipants should not suffer </w:t>
      </w:r>
      <w:r w:rsidRPr="00AE2841">
        <w:rPr>
          <w:rFonts w:ascii="Arial" w:hAnsi="Arial" w:cs="Arial"/>
          <w:sz w:val="24"/>
          <w:szCs w:val="24"/>
        </w:rPr>
        <w:t xml:space="preserve">from claustrophobia, since the </w:t>
      </w:r>
      <w:r w:rsidR="000A4826" w:rsidRPr="00AE2841">
        <w:rPr>
          <w:rFonts w:ascii="Arial" w:hAnsi="Arial" w:cs="Arial"/>
          <w:sz w:val="24"/>
          <w:szCs w:val="24"/>
        </w:rPr>
        <w:t>MRI requires lying in the small space of the scanner bore</w:t>
      </w:r>
      <w:r w:rsidR="00484D5C" w:rsidRPr="00AE2841">
        <w:rPr>
          <w:rFonts w:ascii="Arial" w:hAnsi="Arial" w:cs="Arial"/>
          <w:sz w:val="24"/>
          <w:szCs w:val="24"/>
        </w:rPr>
        <w:t>.</w:t>
      </w:r>
      <w:r w:rsidR="000A4826" w:rsidRPr="00AE2841">
        <w:rPr>
          <w:rFonts w:ascii="Arial" w:hAnsi="Arial" w:cs="Arial"/>
          <w:sz w:val="24"/>
          <w:szCs w:val="24"/>
        </w:rPr>
        <w:t xml:space="preserve"> </w:t>
      </w:r>
    </w:p>
    <w:p w14:paraId="3CDF6101" w14:textId="77777777" w:rsidR="0036519C" w:rsidRPr="00AE2841" w:rsidRDefault="0036519C" w:rsidP="00E739C1">
      <w:pPr>
        <w:rPr>
          <w:rFonts w:ascii="Arial" w:hAnsi="Arial" w:cs="Arial"/>
        </w:rPr>
      </w:pPr>
    </w:p>
    <w:p w14:paraId="365C96FF" w14:textId="476DD7ED" w:rsidR="000A4826" w:rsidRPr="00AE2841" w:rsidRDefault="000A4826" w:rsidP="00AE2841">
      <w:pPr>
        <w:pStyle w:val="ListParagraph"/>
        <w:numPr>
          <w:ilvl w:val="0"/>
          <w:numId w:val="5"/>
        </w:numPr>
        <w:spacing w:after="0" w:line="240" w:lineRule="auto"/>
        <w:rPr>
          <w:rFonts w:ascii="Arial" w:hAnsi="Arial" w:cs="Arial"/>
          <w:sz w:val="24"/>
          <w:szCs w:val="24"/>
        </w:rPr>
      </w:pPr>
      <w:r w:rsidRPr="00AE2841">
        <w:rPr>
          <w:rFonts w:ascii="Arial" w:hAnsi="Arial" w:cs="Arial"/>
          <w:sz w:val="24"/>
          <w:szCs w:val="24"/>
        </w:rPr>
        <w:t xml:space="preserve">Pre-scan </w:t>
      </w:r>
      <w:ins w:id="17" w:author="Jessica Stanis" w:date="2016-01-05T12:33:00Z">
        <w:r w:rsidR="006C4C66" w:rsidRPr="00AE2841">
          <w:rPr>
            <w:rFonts w:ascii="Arial" w:hAnsi="Arial" w:cs="Arial"/>
            <w:sz w:val="24"/>
            <w:szCs w:val="24"/>
          </w:rPr>
          <w:t>p</w:t>
        </w:r>
      </w:ins>
      <w:del w:id="18" w:author="Jessica Stanis" w:date="2016-01-05T12:33:00Z">
        <w:r w:rsidRPr="00AE2841" w:rsidDel="006C4C66">
          <w:rPr>
            <w:rFonts w:ascii="Arial" w:hAnsi="Arial" w:cs="Arial"/>
            <w:sz w:val="24"/>
            <w:szCs w:val="24"/>
          </w:rPr>
          <w:delText>P</w:delText>
        </w:r>
      </w:del>
      <w:r w:rsidRPr="00AE2841">
        <w:rPr>
          <w:rFonts w:ascii="Arial" w:hAnsi="Arial" w:cs="Arial"/>
          <w:sz w:val="24"/>
          <w:szCs w:val="24"/>
        </w:rPr>
        <w:t>rocedures</w:t>
      </w:r>
    </w:p>
    <w:p w14:paraId="19198483" w14:textId="77777777" w:rsidR="000A4826" w:rsidRPr="00AE2841" w:rsidRDefault="000A4826" w:rsidP="00AE2841">
      <w:pPr>
        <w:pStyle w:val="ListParagraph"/>
        <w:spacing w:after="0" w:line="240" w:lineRule="auto"/>
        <w:ind w:left="360"/>
        <w:rPr>
          <w:rFonts w:ascii="Arial" w:hAnsi="Arial" w:cs="Arial"/>
          <w:sz w:val="24"/>
          <w:szCs w:val="24"/>
        </w:rPr>
      </w:pPr>
    </w:p>
    <w:p w14:paraId="02FD6132" w14:textId="7C004BFF" w:rsidR="000A4826" w:rsidRPr="00AE2841" w:rsidRDefault="000A4826" w:rsidP="00AE2841">
      <w:pPr>
        <w:pStyle w:val="ListParagraph"/>
        <w:numPr>
          <w:ilvl w:val="1"/>
          <w:numId w:val="5"/>
        </w:numPr>
        <w:spacing w:after="0" w:line="240" w:lineRule="auto"/>
        <w:rPr>
          <w:rFonts w:ascii="Arial" w:hAnsi="Arial" w:cs="Arial"/>
          <w:sz w:val="24"/>
          <w:szCs w:val="24"/>
        </w:rPr>
      </w:pPr>
      <w:r w:rsidRPr="00AE2841">
        <w:rPr>
          <w:rFonts w:ascii="Arial" w:hAnsi="Arial" w:cs="Arial"/>
          <w:sz w:val="24"/>
          <w:szCs w:val="24"/>
        </w:rPr>
        <w:t>Fill out pre-scan paperwork</w:t>
      </w:r>
      <w:ins w:id="19" w:author="Jessica Stanis" w:date="2016-01-05T12:20:00Z">
        <w:r w:rsidR="00FC7A16" w:rsidRPr="00AE2841">
          <w:rPr>
            <w:rFonts w:ascii="Arial" w:hAnsi="Arial" w:cs="Arial"/>
            <w:sz w:val="24"/>
            <w:szCs w:val="24"/>
          </w:rPr>
          <w:t>.</w:t>
        </w:r>
      </w:ins>
    </w:p>
    <w:p w14:paraId="4D867934" w14:textId="77777777" w:rsidR="000A4826" w:rsidRPr="00AE2841" w:rsidRDefault="000A4826" w:rsidP="00AE2841">
      <w:pPr>
        <w:pStyle w:val="ListParagraph"/>
        <w:spacing w:after="0" w:line="240" w:lineRule="auto"/>
        <w:ind w:left="792"/>
        <w:rPr>
          <w:rFonts w:ascii="Arial" w:hAnsi="Arial" w:cs="Arial"/>
          <w:sz w:val="24"/>
          <w:szCs w:val="24"/>
        </w:rPr>
      </w:pPr>
    </w:p>
    <w:p w14:paraId="3AE4A905" w14:textId="68991BB0" w:rsidR="000A4826" w:rsidRPr="00AE2841" w:rsidRDefault="000A4826" w:rsidP="00AE2841">
      <w:pPr>
        <w:pStyle w:val="ListParagraph"/>
        <w:numPr>
          <w:ilvl w:val="1"/>
          <w:numId w:val="5"/>
        </w:numPr>
        <w:spacing w:after="0" w:line="240" w:lineRule="auto"/>
        <w:rPr>
          <w:rFonts w:ascii="Arial" w:hAnsi="Arial" w:cs="Arial"/>
          <w:sz w:val="24"/>
          <w:szCs w:val="24"/>
        </w:rPr>
      </w:pPr>
      <w:r w:rsidRPr="00AE2841">
        <w:rPr>
          <w:rFonts w:ascii="Arial" w:hAnsi="Arial" w:cs="Arial"/>
          <w:sz w:val="24"/>
          <w:szCs w:val="24"/>
        </w:rPr>
        <w:t xml:space="preserve">When </w:t>
      </w:r>
      <w:r w:rsidR="007031AF" w:rsidRPr="00AE2841">
        <w:rPr>
          <w:rFonts w:ascii="Arial" w:hAnsi="Arial" w:cs="Arial"/>
          <w:sz w:val="24"/>
          <w:szCs w:val="24"/>
        </w:rPr>
        <w:t xml:space="preserve">participants come in for their </w:t>
      </w:r>
      <w:r w:rsidRPr="00AE2841">
        <w:rPr>
          <w:rFonts w:ascii="Arial" w:hAnsi="Arial" w:cs="Arial"/>
          <w:sz w:val="24"/>
          <w:szCs w:val="24"/>
        </w:rPr>
        <w:t xml:space="preserve">MRI scan, </w:t>
      </w:r>
      <w:del w:id="20" w:author="Jessica Stanis" w:date="2016-01-05T12:34:00Z">
        <w:r w:rsidRPr="00AE2841" w:rsidDel="00C0318A">
          <w:rPr>
            <w:rFonts w:ascii="Arial" w:hAnsi="Arial" w:cs="Arial"/>
            <w:sz w:val="24"/>
            <w:szCs w:val="24"/>
          </w:rPr>
          <w:delText xml:space="preserve">they </w:delText>
        </w:r>
      </w:del>
      <w:ins w:id="21" w:author="Jessica Stanis" w:date="2016-01-05T12:34:00Z">
        <w:r w:rsidR="00C0318A" w:rsidRPr="00AE2841">
          <w:rPr>
            <w:rFonts w:ascii="Arial" w:hAnsi="Arial" w:cs="Arial"/>
            <w:sz w:val="24"/>
            <w:szCs w:val="24"/>
          </w:rPr>
          <w:t xml:space="preserve">have them </w:t>
        </w:r>
      </w:ins>
      <w:r w:rsidRPr="00AE2841">
        <w:rPr>
          <w:rFonts w:ascii="Arial" w:hAnsi="Arial" w:cs="Arial"/>
          <w:sz w:val="24"/>
          <w:szCs w:val="24"/>
        </w:rPr>
        <w:t>first fill out a metal screen form to make sure they have no counter-indications for MRI, an incidental findings form giving consent for their scan to be looked at by a radiologist, and a consent form detailing the risks and benefits of the study</w:t>
      </w:r>
      <w:r w:rsidR="00484D5C" w:rsidRPr="00AE2841">
        <w:rPr>
          <w:rFonts w:ascii="Arial" w:hAnsi="Arial" w:cs="Arial"/>
          <w:sz w:val="24"/>
          <w:szCs w:val="24"/>
        </w:rPr>
        <w:t>.</w:t>
      </w:r>
    </w:p>
    <w:p w14:paraId="7134E939" w14:textId="77777777" w:rsidR="000A4826" w:rsidRPr="00AE2841" w:rsidRDefault="000A4826" w:rsidP="00E739C1">
      <w:pPr>
        <w:rPr>
          <w:rFonts w:ascii="Arial" w:hAnsi="Arial" w:cs="Arial"/>
        </w:rPr>
      </w:pPr>
    </w:p>
    <w:p w14:paraId="605D3278" w14:textId="5D83CFC3" w:rsidR="000A4826" w:rsidRPr="00AE2841" w:rsidRDefault="000A4826" w:rsidP="00AE2841">
      <w:pPr>
        <w:pStyle w:val="ListParagraph"/>
        <w:numPr>
          <w:ilvl w:val="1"/>
          <w:numId w:val="5"/>
        </w:numPr>
        <w:spacing w:after="0" w:line="240" w:lineRule="auto"/>
        <w:rPr>
          <w:rFonts w:ascii="Arial" w:hAnsi="Arial" w:cs="Arial"/>
          <w:sz w:val="24"/>
          <w:szCs w:val="24"/>
        </w:rPr>
      </w:pPr>
      <w:r w:rsidRPr="00AE2841">
        <w:rPr>
          <w:rFonts w:ascii="Arial" w:hAnsi="Arial" w:cs="Arial"/>
          <w:sz w:val="24"/>
          <w:szCs w:val="24"/>
        </w:rPr>
        <w:t>P</w:t>
      </w:r>
      <w:ins w:id="22" w:author="Jessica Stanis" w:date="2016-01-05T12:34:00Z">
        <w:r w:rsidR="00C0318A" w:rsidRPr="00AE2841">
          <w:rPr>
            <w:rFonts w:ascii="Arial" w:hAnsi="Arial" w:cs="Arial"/>
            <w:sz w:val="24"/>
            <w:szCs w:val="24"/>
          </w:rPr>
          <w:t>repare p</w:t>
        </w:r>
      </w:ins>
      <w:r w:rsidRPr="00AE2841">
        <w:rPr>
          <w:rFonts w:ascii="Arial" w:hAnsi="Arial" w:cs="Arial"/>
          <w:sz w:val="24"/>
          <w:szCs w:val="24"/>
        </w:rPr>
        <w:t xml:space="preserve">articipants </w:t>
      </w:r>
      <w:del w:id="23" w:author="Jessica Stanis" w:date="2016-01-05T12:34:00Z">
        <w:r w:rsidRPr="00AE2841" w:rsidDel="00C0318A">
          <w:rPr>
            <w:rFonts w:ascii="Arial" w:hAnsi="Arial" w:cs="Arial"/>
            <w:sz w:val="24"/>
            <w:szCs w:val="24"/>
          </w:rPr>
          <w:delText xml:space="preserve">prepare </w:delText>
        </w:r>
      </w:del>
      <w:r w:rsidRPr="00AE2841">
        <w:rPr>
          <w:rFonts w:ascii="Arial" w:hAnsi="Arial" w:cs="Arial"/>
          <w:sz w:val="24"/>
          <w:szCs w:val="24"/>
        </w:rPr>
        <w:t>to go in the scanner by removing all metal from their body, including belts, wallets, phones, hair clips, coins, and all jewelry.</w:t>
      </w:r>
    </w:p>
    <w:p w14:paraId="12F19680" w14:textId="77777777" w:rsidR="000A4826" w:rsidRPr="00AE2841" w:rsidRDefault="000A4826" w:rsidP="00AE2841">
      <w:pPr>
        <w:pStyle w:val="ListParagraph"/>
        <w:spacing w:after="0" w:line="240" w:lineRule="auto"/>
        <w:ind w:left="792"/>
        <w:rPr>
          <w:rFonts w:ascii="Arial" w:hAnsi="Arial" w:cs="Arial"/>
          <w:sz w:val="24"/>
          <w:szCs w:val="24"/>
        </w:rPr>
      </w:pPr>
    </w:p>
    <w:p w14:paraId="5927721B" w14:textId="38610952" w:rsidR="000A4826" w:rsidRPr="00AE2841" w:rsidRDefault="000A4826" w:rsidP="00AE2841">
      <w:pPr>
        <w:pStyle w:val="ListParagraph"/>
        <w:numPr>
          <w:ilvl w:val="0"/>
          <w:numId w:val="5"/>
        </w:numPr>
        <w:spacing w:after="0" w:line="240" w:lineRule="auto"/>
        <w:rPr>
          <w:rFonts w:ascii="Arial" w:hAnsi="Arial" w:cs="Arial"/>
          <w:sz w:val="24"/>
          <w:szCs w:val="24"/>
        </w:rPr>
      </w:pPr>
      <w:del w:id="24" w:author="Jessica Stanis" w:date="2016-01-05T12:42:00Z">
        <w:r w:rsidRPr="00AE2841" w:rsidDel="00C103C6">
          <w:rPr>
            <w:rFonts w:ascii="Arial" w:hAnsi="Arial" w:cs="Arial"/>
            <w:sz w:val="24"/>
            <w:szCs w:val="24"/>
          </w:rPr>
          <w:delText>Put the participant in the scanner</w:delText>
        </w:r>
      </w:del>
      <w:ins w:id="25" w:author="Jessica Stanis" w:date="2016-01-05T12:42:00Z">
        <w:r w:rsidR="00C103C6">
          <w:rPr>
            <w:rFonts w:ascii="Arial" w:hAnsi="Arial" w:cs="Arial"/>
            <w:sz w:val="24"/>
            <w:szCs w:val="24"/>
          </w:rPr>
          <w:t>Scanner preparation</w:t>
        </w:r>
      </w:ins>
    </w:p>
    <w:p w14:paraId="59516C32" w14:textId="77777777" w:rsidR="000A4826" w:rsidRPr="00AE2841" w:rsidRDefault="000A4826" w:rsidP="00AE2841">
      <w:pPr>
        <w:pStyle w:val="ListParagraph"/>
        <w:spacing w:after="0" w:line="240" w:lineRule="auto"/>
        <w:ind w:left="360"/>
        <w:rPr>
          <w:rFonts w:ascii="Arial" w:hAnsi="Arial" w:cs="Arial"/>
          <w:sz w:val="24"/>
          <w:szCs w:val="24"/>
        </w:rPr>
      </w:pPr>
    </w:p>
    <w:p w14:paraId="23B093B5" w14:textId="77777777" w:rsidR="000A4826" w:rsidRPr="00AE2841" w:rsidRDefault="000A4826" w:rsidP="00AE2841">
      <w:pPr>
        <w:pStyle w:val="ListParagraph"/>
        <w:numPr>
          <w:ilvl w:val="1"/>
          <w:numId w:val="5"/>
        </w:numPr>
        <w:spacing w:after="0" w:line="240" w:lineRule="auto"/>
        <w:rPr>
          <w:rFonts w:ascii="Arial" w:hAnsi="Arial" w:cs="Arial"/>
          <w:sz w:val="24"/>
          <w:szCs w:val="24"/>
        </w:rPr>
      </w:pPr>
      <w:r w:rsidRPr="00AE2841">
        <w:rPr>
          <w:rFonts w:ascii="Arial" w:hAnsi="Arial" w:cs="Arial"/>
          <w:sz w:val="24"/>
          <w:szCs w:val="24"/>
        </w:rPr>
        <w:t xml:space="preserve">Give the participant ear plugs to protect their ears from the noise of the scanner and ear phones to wear so they can hear the experimenter during the scan, and have them lie down on the bed with their head in the coil. </w:t>
      </w:r>
    </w:p>
    <w:p w14:paraId="481F3C8D" w14:textId="77777777" w:rsidR="000A4826" w:rsidRPr="00AE2841" w:rsidRDefault="000A4826" w:rsidP="00AE2841">
      <w:pPr>
        <w:pStyle w:val="ListParagraph"/>
        <w:spacing w:after="0" w:line="240" w:lineRule="auto"/>
        <w:ind w:left="792"/>
        <w:rPr>
          <w:rFonts w:ascii="Arial" w:hAnsi="Arial" w:cs="Arial"/>
          <w:sz w:val="24"/>
          <w:szCs w:val="24"/>
        </w:rPr>
      </w:pPr>
    </w:p>
    <w:p w14:paraId="77E2A6CE" w14:textId="52B43C08" w:rsidR="000A4826" w:rsidRPr="00AE2841" w:rsidRDefault="000A4826" w:rsidP="00AE2841">
      <w:pPr>
        <w:pStyle w:val="ListParagraph"/>
        <w:numPr>
          <w:ilvl w:val="1"/>
          <w:numId w:val="5"/>
        </w:numPr>
        <w:spacing w:after="0" w:line="240" w:lineRule="auto"/>
        <w:rPr>
          <w:rFonts w:ascii="Arial" w:hAnsi="Arial" w:cs="Arial"/>
          <w:sz w:val="24"/>
          <w:szCs w:val="24"/>
        </w:rPr>
      </w:pPr>
      <w:r w:rsidRPr="00AE2841">
        <w:rPr>
          <w:rFonts w:ascii="Arial" w:hAnsi="Arial" w:cs="Arial"/>
          <w:sz w:val="24"/>
          <w:szCs w:val="24"/>
        </w:rPr>
        <w:t>Give the participant the emergency squeeze ball and instruct them to squeeze it in case of emergency during the scan.</w:t>
      </w:r>
    </w:p>
    <w:p w14:paraId="4D262D0A" w14:textId="77777777" w:rsidR="000A4826" w:rsidRPr="00AE2841" w:rsidRDefault="000A4826" w:rsidP="00AE2841">
      <w:pPr>
        <w:pStyle w:val="ListParagraph"/>
        <w:spacing w:after="0" w:line="240" w:lineRule="auto"/>
        <w:ind w:left="792"/>
        <w:rPr>
          <w:rFonts w:ascii="Arial" w:hAnsi="Arial" w:cs="Arial"/>
          <w:sz w:val="24"/>
          <w:szCs w:val="24"/>
        </w:rPr>
      </w:pPr>
    </w:p>
    <w:p w14:paraId="4C9AAA61" w14:textId="77777777" w:rsidR="000A4826" w:rsidRPr="00AE2841" w:rsidRDefault="000A4826" w:rsidP="00AE2841">
      <w:pPr>
        <w:pStyle w:val="ListParagraph"/>
        <w:numPr>
          <w:ilvl w:val="1"/>
          <w:numId w:val="5"/>
        </w:numPr>
        <w:spacing w:after="0" w:line="240" w:lineRule="auto"/>
        <w:rPr>
          <w:rFonts w:ascii="Arial" w:hAnsi="Arial" w:cs="Arial"/>
          <w:sz w:val="24"/>
          <w:szCs w:val="24"/>
        </w:rPr>
      </w:pPr>
      <w:r w:rsidRPr="00AE2841">
        <w:rPr>
          <w:rFonts w:ascii="Arial" w:hAnsi="Arial" w:cs="Arial"/>
          <w:sz w:val="24"/>
          <w:szCs w:val="24"/>
        </w:rPr>
        <w:t>Use foam pads to secure the participants head in the coil to avoid excess movement during the scan, and remind the participant that it is very important to stay as still as possible during the scan, as even the smallest movements blur the images.</w:t>
      </w:r>
    </w:p>
    <w:p w14:paraId="64872B98" w14:textId="77777777" w:rsidR="000A4826" w:rsidRPr="00AE2841" w:rsidRDefault="000A4826" w:rsidP="00AE2841">
      <w:pPr>
        <w:pStyle w:val="ListParagraph"/>
        <w:spacing w:after="0" w:line="240" w:lineRule="auto"/>
        <w:ind w:left="792"/>
        <w:rPr>
          <w:rFonts w:ascii="Arial" w:hAnsi="Arial" w:cs="Arial"/>
          <w:sz w:val="24"/>
          <w:szCs w:val="24"/>
        </w:rPr>
      </w:pPr>
    </w:p>
    <w:p w14:paraId="30A056B0" w14:textId="7DAF6E52" w:rsidR="000A4826" w:rsidRPr="00AE2841" w:rsidRDefault="000A4826" w:rsidP="00AE2841">
      <w:pPr>
        <w:pStyle w:val="ListParagraph"/>
        <w:numPr>
          <w:ilvl w:val="0"/>
          <w:numId w:val="5"/>
        </w:numPr>
        <w:spacing w:after="0" w:line="240" w:lineRule="auto"/>
        <w:rPr>
          <w:rFonts w:ascii="Arial" w:hAnsi="Arial" w:cs="Arial"/>
          <w:sz w:val="24"/>
          <w:szCs w:val="24"/>
        </w:rPr>
      </w:pPr>
      <w:r w:rsidRPr="00AE2841">
        <w:rPr>
          <w:rFonts w:ascii="Arial" w:hAnsi="Arial" w:cs="Arial"/>
          <w:sz w:val="24"/>
          <w:szCs w:val="24"/>
        </w:rPr>
        <w:t xml:space="preserve">Data </w:t>
      </w:r>
      <w:ins w:id="26" w:author="Jessica Stanis" w:date="2016-01-05T12:43:00Z">
        <w:r w:rsidR="00C103C6">
          <w:rPr>
            <w:rFonts w:ascii="Arial" w:hAnsi="Arial" w:cs="Arial"/>
            <w:sz w:val="24"/>
            <w:szCs w:val="24"/>
          </w:rPr>
          <w:t>c</w:t>
        </w:r>
      </w:ins>
      <w:del w:id="27" w:author="Jessica Stanis" w:date="2016-01-05T12:43:00Z">
        <w:r w:rsidRPr="00AE2841" w:rsidDel="00C103C6">
          <w:rPr>
            <w:rFonts w:ascii="Arial" w:hAnsi="Arial" w:cs="Arial"/>
            <w:sz w:val="24"/>
            <w:szCs w:val="24"/>
          </w:rPr>
          <w:delText>C</w:delText>
        </w:r>
      </w:del>
      <w:r w:rsidRPr="00AE2841">
        <w:rPr>
          <w:rFonts w:ascii="Arial" w:hAnsi="Arial" w:cs="Arial"/>
          <w:sz w:val="24"/>
          <w:szCs w:val="24"/>
        </w:rPr>
        <w:t>ollection</w:t>
      </w:r>
    </w:p>
    <w:p w14:paraId="122A6A11" w14:textId="77777777" w:rsidR="000A4826" w:rsidRPr="00AE2841" w:rsidRDefault="000A4826" w:rsidP="00AE2841">
      <w:pPr>
        <w:pStyle w:val="ListParagraph"/>
        <w:spacing w:after="0" w:line="240" w:lineRule="auto"/>
        <w:ind w:left="360"/>
        <w:rPr>
          <w:rFonts w:ascii="Arial" w:hAnsi="Arial" w:cs="Arial"/>
          <w:sz w:val="24"/>
          <w:szCs w:val="24"/>
        </w:rPr>
      </w:pPr>
    </w:p>
    <w:p w14:paraId="0033D6A3" w14:textId="0CFE4B18" w:rsidR="000A4826" w:rsidRPr="00AE2841" w:rsidRDefault="000A4826" w:rsidP="00AE2841">
      <w:pPr>
        <w:pStyle w:val="ListParagraph"/>
        <w:numPr>
          <w:ilvl w:val="1"/>
          <w:numId w:val="5"/>
        </w:numPr>
        <w:spacing w:after="0" w:line="240" w:lineRule="auto"/>
        <w:rPr>
          <w:rFonts w:ascii="Arial" w:hAnsi="Arial" w:cs="Arial"/>
          <w:sz w:val="24"/>
          <w:szCs w:val="24"/>
        </w:rPr>
      </w:pPr>
      <w:r w:rsidRPr="00AE2841">
        <w:rPr>
          <w:rFonts w:ascii="Arial" w:hAnsi="Arial" w:cs="Arial"/>
          <w:sz w:val="24"/>
          <w:szCs w:val="24"/>
        </w:rPr>
        <w:t xml:space="preserve">Collect </w:t>
      </w:r>
      <w:r w:rsidR="009B6875" w:rsidRPr="00AE2841">
        <w:rPr>
          <w:rFonts w:ascii="Arial" w:hAnsi="Arial" w:cs="Arial"/>
          <w:sz w:val="24"/>
          <w:szCs w:val="24"/>
        </w:rPr>
        <w:t xml:space="preserve">a </w:t>
      </w:r>
      <w:r w:rsidRPr="00AE2841">
        <w:rPr>
          <w:rFonts w:ascii="Arial" w:hAnsi="Arial" w:cs="Arial"/>
          <w:sz w:val="24"/>
          <w:szCs w:val="24"/>
        </w:rPr>
        <w:t>high</w:t>
      </w:r>
      <w:ins w:id="28" w:author="Jessica Stanis" w:date="2016-01-05T12:43:00Z">
        <w:r w:rsidR="00C103C6">
          <w:rPr>
            <w:rFonts w:ascii="Arial" w:hAnsi="Arial" w:cs="Arial"/>
            <w:sz w:val="24"/>
            <w:szCs w:val="24"/>
          </w:rPr>
          <w:t>-</w:t>
        </w:r>
      </w:ins>
      <w:del w:id="29" w:author="Jessica Stanis" w:date="2016-01-05T12:43:00Z">
        <w:r w:rsidRPr="00AE2841" w:rsidDel="00C103C6">
          <w:rPr>
            <w:rFonts w:ascii="Arial" w:hAnsi="Arial" w:cs="Arial"/>
            <w:sz w:val="24"/>
            <w:szCs w:val="24"/>
          </w:rPr>
          <w:delText xml:space="preserve"> </w:delText>
        </w:r>
      </w:del>
      <w:r w:rsidRPr="00AE2841">
        <w:rPr>
          <w:rFonts w:ascii="Arial" w:hAnsi="Arial" w:cs="Arial"/>
          <w:sz w:val="24"/>
          <w:szCs w:val="24"/>
        </w:rPr>
        <w:t xml:space="preserve">resolution </w:t>
      </w:r>
      <w:r w:rsidR="00611950" w:rsidRPr="00AE2841">
        <w:rPr>
          <w:rFonts w:ascii="Arial" w:hAnsi="Arial" w:cs="Arial"/>
          <w:sz w:val="24"/>
          <w:szCs w:val="24"/>
        </w:rPr>
        <w:t xml:space="preserve">T1-weighted </w:t>
      </w:r>
      <w:r w:rsidRPr="00AE2841">
        <w:rPr>
          <w:rFonts w:ascii="Arial" w:hAnsi="Arial" w:cs="Arial"/>
          <w:sz w:val="24"/>
          <w:szCs w:val="24"/>
        </w:rPr>
        <w:t>anatomical scan</w:t>
      </w:r>
      <w:r w:rsidR="00611950" w:rsidRPr="00AE2841">
        <w:rPr>
          <w:rFonts w:ascii="Arial" w:hAnsi="Arial" w:cs="Arial"/>
          <w:sz w:val="24"/>
          <w:szCs w:val="24"/>
        </w:rPr>
        <w:t xml:space="preserve">. This will be used for registering the participant’s brain to the standard atlas space. </w:t>
      </w:r>
    </w:p>
    <w:p w14:paraId="5FBDD121" w14:textId="77777777" w:rsidR="000A4826" w:rsidRPr="00AE2841" w:rsidRDefault="000A4826" w:rsidP="00AE2841">
      <w:pPr>
        <w:pStyle w:val="ListParagraph"/>
        <w:spacing w:after="0" w:line="240" w:lineRule="auto"/>
        <w:ind w:left="792"/>
        <w:rPr>
          <w:rFonts w:ascii="Arial" w:hAnsi="Arial" w:cs="Arial"/>
          <w:sz w:val="24"/>
          <w:szCs w:val="24"/>
        </w:rPr>
      </w:pPr>
    </w:p>
    <w:p w14:paraId="547C6BEC" w14:textId="750A57FE" w:rsidR="002E6DA9" w:rsidRPr="00AE2841" w:rsidRDefault="000A4826" w:rsidP="00AE2841">
      <w:pPr>
        <w:pStyle w:val="ListParagraph"/>
        <w:numPr>
          <w:ilvl w:val="1"/>
          <w:numId w:val="5"/>
        </w:numPr>
        <w:spacing w:after="0" w:line="240" w:lineRule="auto"/>
        <w:rPr>
          <w:rFonts w:ascii="Arial" w:hAnsi="Arial" w:cs="Arial"/>
          <w:sz w:val="24"/>
          <w:szCs w:val="24"/>
        </w:rPr>
      </w:pPr>
      <w:r w:rsidRPr="00AE2841">
        <w:rPr>
          <w:rFonts w:ascii="Arial" w:hAnsi="Arial" w:cs="Arial"/>
          <w:sz w:val="24"/>
          <w:szCs w:val="24"/>
        </w:rPr>
        <w:t xml:space="preserve">Begin </w:t>
      </w:r>
      <w:commentRangeStart w:id="30"/>
      <w:del w:id="31" w:author="Jonas Kaplan" w:date="2016-02-18T10:41:00Z">
        <w:r w:rsidR="002E6DA9" w:rsidRPr="00AE2841" w:rsidDel="000819E4">
          <w:rPr>
            <w:rFonts w:ascii="Arial" w:hAnsi="Arial" w:cs="Arial"/>
            <w:sz w:val="24"/>
            <w:szCs w:val="24"/>
          </w:rPr>
          <w:delText xml:space="preserve">diffusion </w:delText>
        </w:r>
      </w:del>
      <w:r w:rsidR="002E6DA9" w:rsidRPr="00AE2841">
        <w:rPr>
          <w:rFonts w:ascii="Arial" w:hAnsi="Arial" w:cs="Arial"/>
          <w:sz w:val="24"/>
          <w:szCs w:val="24"/>
        </w:rPr>
        <w:t>scanning</w:t>
      </w:r>
      <w:commentRangeEnd w:id="30"/>
      <w:r w:rsidR="006C4C66" w:rsidRPr="00AE2841">
        <w:rPr>
          <w:rStyle w:val="CommentReference"/>
          <w:rFonts w:ascii="Arial" w:eastAsiaTheme="minorEastAsia" w:hAnsi="Arial" w:cs="Arial"/>
          <w:sz w:val="24"/>
          <w:szCs w:val="24"/>
        </w:rPr>
        <w:commentReference w:id="30"/>
      </w:r>
      <w:ins w:id="32" w:author="Jonas Kaplan" w:date="2016-02-18T10:41:00Z">
        <w:r w:rsidR="000819E4">
          <w:rPr>
            <w:rFonts w:ascii="Arial" w:hAnsi="Arial" w:cs="Arial"/>
            <w:sz w:val="24"/>
            <w:szCs w:val="24"/>
          </w:rPr>
          <w:t xml:space="preserve"> using a pulse sequence optimized for DTI</w:t>
        </w:r>
      </w:ins>
      <w:r w:rsidR="00484D5C" w:rsidRPr="00AE2841">
        <w:rPr>
          <w:rFonts w:ascii="Arial" w:hAnsi="Arial" w:cs="Arial"/>
          <w:sz w:val="24"/>
          <w:szCs w:val="24"/>
        </w:rPr>
        <w:t>.</w:t>
      </w:r>
    </w:p>
    <w:p w14:paraId="50387065" w14:textId="77777777" w:rsidR="00A0482B" w:rsidRPr="00AE2841" w:rsidRDefault="00A0482B" w:rsidP="00E739C1">
      <w:pPr>
        <w:rPr>
          <w:rFonts w:ascii="Arial" w:hAnsi="Arial" w:cs="Arial"/>
        </w:rPr>
      </w:pPr>
    </w:p>
    <w:p w14:paraId="611FCE71" w14:textId="6D928DA3" w:rsidR="002E6DA9" w:rsidRPr="00AE2841" w:rsidRDefault="000D26B7" w:rsidP="00AE2841">
      <w:pPr>
        <w:pStyle w:val="ListParagraph"/>
        <w:numPr>
          <w:ilvl w:val="2"/>
          <w:numId w:val="5"/>
        </w:numPr>
        <w:spacing w:after="0" w:line="240" w:lineRule="auto"/>
        <w:rPr>
          <w:rFonts w:ascii="Arial" w:hAnsi="Arial" w:cs="Arial"/>
          <w:sz w:val="24"/>
          <w:szCs w:val="24"/>
        </w:rPr>
      </w:pPr>
      <w:r w:rsidRPr="00AE2841">
        <w:rPr>
          <w:rFonts w:ascii="Arial" w:hAnsi="Arial" w:cs="Arial"/>
          <w:sz w:val="24"/>
          <w:szCs w:val="24"/>
        </w:rPr>
        <w:t xml:space="preserve"> One B0 image is acquired that is not sensitive to diffusion direction.</w:t>
      </w:r>
    </w:p>
    <w:p w14:paraId="1EC0838E" w14:textId="77777777" w:rsidR="00A0482B" w:rsidRPr="00AE2841" w:rsidRDefault="00A0482B" w:rsidP="00AE2841">
      <w:pPr>
        <w:pStyle w:val="ListParagraph"/>
        <w:spacing w:after="0" w:line="240" w:lineRule="auto"/>
        <w:ind w:left="1224"/>
        <w:rPr>
          <w:rFonts w:ascii="Arial" w:hAnsi="Arial" w:cs="Arial"/>
          <w:sz w:val="24"/>
          <w:szCs w:val="24"/>
        </w:rPr>
      </w:pPr>
    </w:p>
    <w:p w14:paraId="1C93CFAB" w14:textId="26B7001A" w:rsidR="000D26B7" w:rsidRPr="00AE2841" w:rsidRDefault="000D26B7" w:rsidP="00AE2841">
      <w:pPr>
        <w:pStyle w:val="ListParagraph"/>
        <w:numPr>
          <w:ilvl w:val="2"/>
          <w:numId w:val="5"/>
        </w:numPr>
        <w:spacing w:after="0" w:line="240" w:lineRule="auto"/>
        <w:rPr>
          <w:rFonts w:ascii="Arial" w:hAnsi="Arial" w:cs="Arial"/>
          <w:sz w:val="24"/>
          <w:szCs w:val="24"/>
        </w:rPr>
      </w:pPr>
      <w:r w:rsidRPr="00AE2841">
        <w:rPr>
          <w:rFonts w:ascii="Arial" w:hAnsi="Arial" w:cs="Arial"/>
          <w:sz w:val="24"/>
          <w:szCs w:val="24"/>
        </w:rPr>
        <w:t xml:space="preserve"> Multiple diffusion-weighted images are acquired, each sensitive to a different direction of diffusion. </w:t>
      </w:r>
      <w:r w:rsidR="00EA2383" w:rsidRPr="00AE2841">
        <w:rPr>
          <w:rFonts w:ascii="Arial" w:hAnsi="Arial" w:cs="Arial"/>
          <w:sz w:val="24"/>
          <w:szCs w:val="24"/>
        </w:rPr>
        <w:t xml:space="preserve">The more directions acquired, the more finely we will be able to resolve the diffusion tensor. </w:t>
      </w:r>
      <w:r w:rsidR="003200F1" w:rsidRPr="00AE2841">
        <w:rPr>
          <w:rFonts w:ascii="Arial" w:hAnsi="Arial" w:cs="Arial"/>
          <w:sz w:val="24"/>
          <w:szCs w:val="24"/>
        </w:rPr>
        <w:t xml:space="preserve">However, increasing the number of directions also increases acquisition time. </w:t>
      </w:r>
      <w:r w:rsidR="00AB37B0" w:rsidRPr="00AE2841">
        <w:rPr>
          <w:rFonts w:ascii="Arial" w:hAnsi="Arial" w:cs="Arial"/>
          <w:sz w:val="24"/>
          <w:szCs w:val="24"/>
        </w:rPr>
        <w:t xml:space="preserve">In this study, we will acquire </w:t>
      </w:r>
      <w:r w:rsidR="00B32F97" w:rsidRPr="00AE2841">
        <w:rPr>
          <w:rFonts w:ascii="Arial" w:hAnsi="Arial" w:cs="Arial"/>
          <w:sz w:val="24"/>
          <w:szCs w:val="24"/>
        </w:rPr>
        <w:t>6</w:t>
      </w:r>
      <w:r w:rsidR="00AB37B0" w:rsidRPr="00AE2841">
        <w:rPr>
          <w:rFonts w:ascii="Arial" w:hAnsi="Arial" w:cs="Arial"/>
          <w:sz w:val="24"/>
          <w:szCs w:val="24"/>
        </w:rPr>
        <w:t xml:space="preserve"> different directions. </w:t>
      </w:r>
    </w:p>
    <w:p w14:paraId="37D45CDC" w14:textId="77777777" w:rsidR="0036519C" w:rsidRPr="00AE2841" w:rsidRDefault="0036519C" w:rsidP="00E739C1">
      <w:pPr>
        <w:rPr>
          <w:rFonts w:ascii="Arial" w:hAnsi="Arial" w:cs="Arial"/>
        </w:rPr>
      </w:pPr>
    </w:p>
    <w:p w14:paraId="23EA8571" w14:textId="77777777" w:rsidR="0036519C" w:rsidRPr="00AE2841" w:rsidRDefault="0036519C" w:rsidP="00AE2841">
      <w:pPr>
        <w:pStyle w:val="ListParagraph"/>
        <w:numPr>
          <w:ilvl w:val="0"/>
          <w:numId w:val="5"/>
        </w:numPr>
        <w:spacing w:after="0" w:line="240" w:lineRule="auto"/>
        <w:rPr>
          <w:rFonts w:ascii="Arial" w:hAnsi="Arial" w:cs="Arial"/>
          <w:sz w:val="24"/>
          <w:szCs w:val="24"/>
        </w:rPr>
      </w:pPr>
      <w:r w:rsidRPr="00AE2841">
        <w:rPr>
          <w:rFonts w:ascii="Arial" w:hAnsi="Arial" w:cs="Arial"/>
          <w:sz w:val="24"/>
          <w:szCs w:val="24"/>
        </w:rPr>
        <w:t>Attention task</w:t>
      </w:r>
    </w:p>
    <w:p w14:paraId="770E06DB" w14:textId="77777777" w:rsidR="0036519C" w:rsidRPr="00AE2841" w:rsidRDefault="0036519C" w:rsidP="00AE2841">
      <w:pPr>
        <w:pStyle w:val="ListParagraph"/>
        <w:spacing w:after="0" w:line="240" w:lineRule="auto"/>
        <w:ind w:left="360"/>
        <w:rPr>
          <w:rFonts w:ascii="Arial" w:hAnsi="Arial" w:cs="Arial"/>
          <w:sz w:val="24"/>
          <w:szCs w:val="24"/>
        </w:rPr>
      </w:pPr>
    </w:p>
    <w:p w14:paraId="7029F259" w14:textId="05D8C664" w:rsidR="0036519C" w:rsidRPr="00AE2841" w:rsidRDefault="0036519C" w:rsidP="00AE2841">
      <w:pPr>
        <w:pStyle w:val="ListParagraph"/>
        <w:numPr>
          <w:ilvl w:val="1"/>
          <w:numId w:val="5"/>
        </w:numPr>
        <w:spacing w:after="0" w:line="240" w:lineRule="auto"/>
        <w:rPr>
          <w:rFonts w:ascii="Arial" w:hAnsi="Arial" w:cs="Arial"/>
          <w:sz w:val="24"/>
          <w:szCs w:val="24"/>
        </w:rPr>
      </w:pPr>
      <w:r w:rsidRPr="00AE2841">
        <w:rPr>
          <w:rFonts w:ascii="Arial" w:hAnsi="Arial" w:cs="Arial"/>
          <w:sz w:val="24"/>
          <w:szCs w:val="24"/>
        </w:rPr>
        <w:t xml:space="preserve">Outside the MRI scanner, </w:t>
      </w:r>
      <w:ins w:id="33" w:author="Jessica Stanis" w:date="2016-01-05T12:44:00Z">
        <w:r w:rsidR="009B4FBA">
          <w:rPr>
            <w:rFonts w:ascii="Arial" w:hAnsi="Arial" w:cs="Arial"/>
            <w:sz w:val="24"/>
            <w:szCs w:val="24"/>
          </w:rPr>
          <w:t xml:space="preserve">have </w:t>
        </w:r>
      </w:ins>
      <w:r w:rsidRPr="00AE2841">
        <w:rPr>
          <w:rFonts w:ascii="Arial" w:hAnsi="Arial" w:cs="Arial"/>
          <w:sz w:val="24"/>
          <w:szCs w:val="24"/>
        </w:rPr>
        <w:t xml:space="preserve">all participants </w:t>
      </w:r>
      <w:del w:id="34" w:author="Jessica Stanis" w:date="2016-01-05T12:44:00Z">
        <w:r w:rsidRPr="00AE2841" w:rsidDel="009B4FBA">
          <w:rPr>
            <w:rFonts w:ascii="Arial" w:hAnsi="Arial" w:cs="Arial"/>
            <w:sz w:val="24"/>
            <w:szCs w:val="24"/>
          </w:rPr>
          <w:delText xml:space="preserve">will </w:delText>
        </w:r>
      </w:del>
      <w:r w:rsidRPr="00AE2841">
        <w:rPr>
          <w:rFonts w:ascii="Arial" w:hAnsi="Arial" w:cs="Arial"/>
          <w:sz w:val="24"/>
          <w:szCs w:val="24"/>
        </w:rPr>
        <w:t xml:space="preserve">perform a version of the Attention Network Task </w:t>
      </w:r>
      <w:r w:rsidR="00261846" w:rsidRPr="00AE2841">
        <w:rPr>
          <w:rFonts w:ascii="Arial" w:hAnsi="Arial" w:cs="Arial"/>
          <w:sz w:val="24"/>
          <w:szCs w:val="24"/>
        </w:rPr>
        <w:t>(</w:t>
      </w:r>
      <w:commentRangeStart w:id="35"/>
      <w:commentRangeStart w:id="36"/>
      <w:r w:rsidR="00261846" w:rsidRPr="00AE2841">
        <w:rPr>
          <w:rFonts w:ascii="Arial" w:hAnsi="Arial" w:cs="Arial"/>
          <w:sz w:val="24"/>
          <w:szCs w:val="24"/>
        </w:rPr>
        <w:t>ANT</w:t>
      </w:r>
      <w:commentRangeEnd w:id="35"/>
      <w:r w:rsidR="00FA6BD6">
        <w:rPr>
          <w:rStyle w:val="CommentReference"/>
          <w:rFonts w:eastAsiaTheme="minorEastAsia"/>
        </w:rPr>
        <w:commentReference w:id="35"/>
      </w:r>
      <w:commentRangeEnd w:id="36"/>
      <w:r w:rsidR="005404A2">
        <w:rPr>
          <w:rStyle w:val="CommentReference"/>
          <w:rFonts w:eastAsiaTheme="minorEastAsia"/>
        </w:rPr>
        <w:commentReference w:id="36"/>
      </w:r>
      <w:r w:rsidR="00261846" w:rsidRPr="00AE2841">
        <w:rPr>
          <w:rFonts w:ascii="Arial" w:hAnsi="Arial" w:cs="Arial"/>
          <w:sz w:val="24"/>
          <w:szCs w:val="24"/>
        </w:rPr>
        <w:t>)</w:t>
      </w:r>
      <w:r w:rsidR="005404A2">
        <w:rPr>
          <w:rFonts w:ascii="Arial" w:hAnsi="Arial" w:cs="Arial"/>
          <w:sz w:val="24"/>
          <w:szCs w:val="24"/>
        </w:rPr>
        <w:fldChar w:fldCharType="begin"/>
      </w:r>
      <w:r w:rsidR="005404A2">
        <w:rPr>
          <w:rFonts w:ascii="Arial" w:hAnsi="Arial" w:cs="Arial"/>
          <w:sz w:val="24"/>
          <w:szCs w:val="24"/>
        </w:rPr>
        <w:instrText xml:space="preserve"> ADDIN EN.CITE &lt;EndNote&gt;&lt;Cite&gt;&lt;Author&gt;Fan&lt;/Author&gt;&lt;Year&gt;2002&lt;/Year&gt;&lt;RecNum&gt;42&lt;/RecNum&gt;&lt;DisplayText&gt;&lt;style face="superscript"&gt;3&lt;/style&gt;&lt;/DisplayText&gt;&lt;record&gt;&lt;rec-number&gt;42&lt;/rec-number&gt;&lt;foreign-keys&gt;&lt;key app="EN" db-id="9pdw9pzz8zr5peet2e4v0sv0pweef0zpvs95" timestamp="1455821207"&gt;42&lt;/key&gt;&lt;/foreign-keys&gt;&lt;ref-type name="Journal Article"&gt;17&lt;/ref-type&gt;&lt;contributors&gt;&lt;authors&gt;&lt;author&gt;Fan, J.&lt;/author&gt;&lt;author&gt;McCandliss, B. D.&lt;/author&gt;&lt;author&gt;Sommer, T.&lt;/author&gt;&lt;author&gt;Raz, A.&lt;/author&gt;&lt;author&gt;Posner, M. I.&lt;/author&gt;&lt;/authors&gt;&lt;/contributors&gt;&lt;auth-address&gt;The Sackler Institute for Developmental Psychobiology, Department of Psychiatry, Weill Medical College of Cornell University, 1300 York Avenue, Box 140, New York, NY 10002, USA. jif2004@med.cornell.edu&lt;/auth-address&gt;&lt;titles&gt;&lt;title&gt;Testing the efficiency and independence of attentional networks&lt;/title&gt;&lt;secondary-title&gt;J Cogn Neurosci&lt;/secondary-title&gt;&lt;/titles&gt;&lt;periodical&gt;&lt;full-title&gt;J Cogn Neurosci&lt;/full-title&gt;&lt;/periodical&gt;&lt;pages&gt;340-7&lt;/pages&gt;&lt;volume&gt;14&lt;/volume&gt;&lt;number&gt;3&lt;/number&gt;&lt;keywords&gt;&lt;keyword&gt;Adult&lt;/keyword&gt;&lt;keyword&gt;Analysis of Variance&lt;/keyword&gt;&lt;keyword&gt;Attention/*physiology&lt;/keyword&gt;&lt;keyword&gt;Cognition Disorders/*diagnosis/physiopathology&lt;/keyword&gt;&lt;keyword&gt;*Diagnosis, Computer-Assisted&lt;/keyword&gt;&lt;keyword&gt;Female&lt;/keyword&gt;&lt;keyword&gt;Head Injuries, Closed/*diagnosis/physiopathology&lt;/keyword&gt;&lt;keyword&gt;Humans&lt;/keyword&gt;&lt;keyword&gt;Male&lt;/keyword&gt;&lt;keyword&gt;Neuropsychological Tests&lt;/keyword&gt;&lt;keyword&gt;Orientation/physiology&lt;/keyword&gt;&lt;keyword&gt;Psychomotor Performance&lt;/keyword&gt;&lt;keyword&gt;Reproducibility of Results&lt;/keyword&gt;&lt;/keywords&gt;&lt;dates&gt;&lt;year&gt;2002&lt;/year&gt;&lt;pub-dates&gt;&lt;date&gt;Apr 1&lt;/date&gt;&lt;/pub-dates&gt;&lt;/dates&gt;&lt;isbn&gt;0898-929X (Print)&amp;#xD;0898-929X (Linking)&lt;/isbn&gt;&lt;accession-num&gt;11970796&lt;/accession-num&gt;&lt;urls&gt;&lt;related-urls&gt;&lt;url&gt;http://www.ncbi.nlm.nih.gov/pubmed/11970796&lt;/url&gt;&lt;/related-urls&gt;&lt;/urls&gt;&lt;electronic-resource-num&gt;10.1162/089892902317361886&lt;/electronic-resource-num&gt;&lt;/record&gt;&lt;/Cite&gt;&lt;/EndNote&gt;</w:instrText>
      </w:r>
      <w:r w:rsidR="005404A2">
        <w:rPr>
          <w:rFonts w:ascii="Arial" w:hAnsi="Arial" w:cs="Arial"/>
          <w:sz w:val="24"/>
          <w:szCs w:val="24"/>
        </w:rPr>
        <w:fldChar w:fldCharType="separate"/>
      </w:r>
      <w:r w:rsidR="005404A2" w:rsidRPr="005404A2">
        <w:rPr>
          <w:rFonts w:ascii="Arial" w:hAnsi="Arial" w:cs="Arial"/>
          <w:noProof/>
          <w:sz w:val="24"/>
          <w:szCs w:val="24"/>
          <w:vertAlign w:val="superscript"/>
        </w:rPr>
        <w:t>3</w:t>
      </w:r>
      <w:r w:rsidR="005404A2">
        <w:rPr>
          <w:rFonts w:ascii="Arial" w:hAnsi="Arial" w:cs="Arial"/>
          <w:sz w:val="24"/>
          <w:szCs w:val="24"/>
        </w:rPr>
        <w:fldChar w:fldCharType="end"/>
      </w:r>
      <w:r w:rsidR="00261846" w:rsidRPr="00AE2841">
        <w:rPr>
          <w:rFonts w:ascii="Arial" w:hAnsi="Arial" w:cs="Arial"/>
          <w:sz w:val="24"/>
          <w:szCs w:val="24"/>
        </w:rPr>
        <w:t xml:space="preserve"> </w:t>
      </w:r>
      <w:r w:rsidRPr="00AE2841">
        <w:rPr>
          <w:rFonts w:ascii="Arial" w:hAnsi="Arial" w:cs="Arial"/>
          <w:sz w:val="24"/>
          <w:szCs w:val="24"/>
        </w:rPr>
        <w:t>to assess their selective attention ability.</w:t>
      </w:r>
    </w:p>
    <w:p w14:paraId="144324AA" w14:textId="77777777" w:rsidR="0036519C" w:rsidRPr="00AE2841" w:rsidRDefault="0036519C" w:rsidP="00AE2841">
      <w:pPr>
        <w:pStyle w:val="ListParagraph"/>
        <w:spacing w:after="0" w:line="240" w:lineRule="auto"/>
        <w:ind w:left="792"/>
        <w:rPr>
          <w:rFonts w:ascii="Arial" w:hAnsi="Arial" w:cs="Arial"/>
          <w:sz w:val="24"/>
          <w:szCs w:val="24"/>
        </w:rPr>
      </w:pPr>
    </w:p>
    <w:p w14:paraId="6EE2499F" w14:textId="77777777" w:rsidR="0036519C" w:rsidRPr="00AE2841" w:rsidRDefault="0036519C" w:rsidP="00AE2841">
      <w:pPr>
        <w:pStyle w:val="ListParagraph"/>
        <w:numPr>
          <w:ilvl w:val="2"/>
          <w:numId w:val="5"/>
        </w:numPr>
        <w:spacing w:after="0" w:line="240" w:lineRule="auto"/>
        <w:rPr>
          <w:rFonts w:ascii="Arial" w:hAnsi="Arial" w:cs="Arial"/>
          <w:sz w:val="24"/>
          <w:szCs w:val="24"/>
        </w:rPr>
      </w:pPr>
      <w:r w:rsidRPr="00AE2841">
        <w:rPr>
          <w:rFonts w:ascii="Arial" w:hAnsi="Arial" w:cs="Arial"/>
          <w:sz w:val="24"/>
          <w:szCs w:val="24"/>
        </w:rPr>
        <w:t>Seat the participant in front of a computer screen, and instruct them on how to complete the task.</w:t>
      </w:r>
    </w:p>
    <w:p w14:paraId="7A2F5DFB" w14:textId="77777777" w:rsidR="0036519C" w:rsidRPr="00AE2841" w:rsidRDefault="0036519C" w:rsidP="00AE2841">
      <w:pPr>
        <w:pStyle w:val="ListParagraph"/>
        <w:spacing w:after="0" w:line="240" w:lineRule="auto"/>
        <w:ind w:left="1224"/>
        <w:rPr>
          <w:rFonts w:ascii="Arial" w:hAnsi="Arial" w:cs="Arial"/>
          <w:sz w:val="24"/>
          <w:szCs w:val="24"/>
        </w:rPr>
      </w:pPr>
    </w:p>
    <w:p w14:paraId="063564E4" w14:textId="037EDE46" w:rsidR="0036519C" w:rsidRPr="00AE2841" w:rsidRDefault="0036519C" w:rsidP="00AE2841">
      <w:pPr>
        <w:pStyle w:val="ListParagraph"/>
        <w:numPr>
          <w:ilvl w:val="3"/>
          <w:numId w:val="5"/>
        </w:numPr>
        <w:spacing w:after="0" w:line="240" w:lineRule="auto"/>
        <w:rPr>
          <w:rFonts w:ascii="Arial" w:hAnsi="Arial" w:cs="Arial"/>
          <w:sz w:val="24"/>
          <w:szCs w:val="24"/>
        </w:rPr>
      </w:pPr>
      <w:r w:rsidRPr="00AE2841">
        <w:rPr>
          <w:rFonts w:ascii="Arial" w:hAnsi="Arial" w:cs="Arial"/>
          <w:sz w:val="24"/>
          <w:szCs w:val="24"/>
        </w:rPr>
        <w:t xml:space="preserve">Explain that a series of arrows will appear on the screen. The participant’s task is to respond only to the arrow in the center, and to ignore the others. If the central arrow is pointing left, they will press the </w:t>
      </w:r>
      <w:ins w:id="37" w:author="Jessica Stanis" w:date="2016-01-05T12:23:00Z">
        <w:r w:rsidR="000702DF" w:rsidRPr="00AE2841">
          <w:rPr>
            <w:rFonts w:ascii="Arial" w:hAnsi="Arial" w:cs="Arial"/>
            <w:sz w:val="24"/>
            <w:szCs w:val="24"/>
          </w:rPr>
          <w:t>‘</w:t>
        </w:r>
      </w:ins>
      <w:r w:rsidRPr="00AE2841">
        <w:rPr>
          <w:rFonts w:ascii="Arial" w:hAnsi="Arial" w:cs="Arial"/>
          <w:sz w:val="24"/>
          <w:szCs w:val="24"/>
        </w:rPr>
        <w:t>F</w:t>
      </w:r>
      <w:ins w:id="38" w:author="Jessica Stanis" w:date="2016-01-05T12:23:00Z">
        <w:r w:rsidR="000702DF" w:rsidRPr="00AE2841">
          <w:rPr>
            <w:rFonts w:ascii="Arial" w:hAnsi="Arial" w:cs="Arial"/>
            <w:sz w:val="24"/>
            <w:szCs w:val="24"/>
          </w:rPr>
          <w:t>’</w:t>
        </w:r>
      </w:ins>
      <w:r w:rsidRPr="00AE2841">
        <w:rPr>
          <w:rFonts w:ascii="Arial" w:hAnsi="Arial" w:cs="Arial"/>
          <w:sz w:val="24"/>
          <w:szCs w:val="24"/>
        </w:rPr>
        <w:t xml:space="preserve"> key with their left hand. If the central arrow is pointing right, they will press the </w:t>
      </w:r>
      <w:ins w:id="39" w:author="Jessica Stanis" w:date="2016-01-05T12:23:00Z">
        <w:r w:rsidR="000702DF" w:rsidRPr="00AE2841">
          <w:rPr>
            <w:rFonts w:ascii="Arial" w:hAnsi="Arial" w:cs="Arial"/>
            <w:sz w:val="24"/>
            <w:szCs w:val="24"/>
          </w:rPr>
          <w:t>‘</w:t>
        </w:r>
      </w:ins>
      <w:r w:rsidRPr="00AE2841">
        <w:rPr>
          <w:rFonts w:ascii="Arial" w:hAnsi="Arial" w:cs="Arial"/>
          <w:sz w:val="24"/>
          <w:szCs w:val="24"/>
        </w:rPr>
        <w:t>J</w:t>
      </w:r>
      <w:ins w:id="40" w:author="Jessica Stanis" w:date="2016-01-05T12:23:00Z">
        <w:r w:rsidR="000702DF" w:rsidRPr="00AE2841">
          <w:rPr>
            <w:rFonts w:ascii="Arial" w:hAnsi="Arial" w:cs="Arial"/>
            <w:sz w:val="24"/>
            <w:szCs w:val="24"/>
          </w:rPr>
          <w:t>’</w:t>
        </w:r>
      </w:ins>
      <w:r w:rsidRPr="00AE2841">
        <w:rPr>
          <w:rFonts w:ascii="Arial" w:hAnsi="Arial" w:cs="Arial"/>
          <w:sz w:val="24"/>
          <w:szCs w:val="24"/>
        </w:rPr>
        <w:t xml:space="preserve"> key with their right hand. They should respond as quickly and as accurately as possible.</w:t>
      </w:r>
    </w:p>
    <w:p w14:paraId="496C384C" w14:textId="77777777" w:rsidR="0036519C" w:rsidRPr="00AE2841" w:rsidRDefault="0036519C" w:rsidP="00AE2841">
      <w:pPr>
        <w:pStyle w:val="ListParagraph"/>
        <w:spacing w:after="0" w:line="240" w:lineRule="auto"/>
        <w:ind w:left="1728"/>
        <w:rPr>
          <w:rFonts w:ascii="Arial" w:hAnsi="Arial" w:cs="Arial"/>
          <w:sz w:val="24"/>
          <w:szCs w:val="24"/>
        </w:rPr>
      </w:pPr>
    </w:p>
    <w:p w14:paraId="57B8A1A9" w14:textId="77777777" w:rsidR="0036519C" w:rsidRPr="00AE2841" w:rsidRDefault="0036519C" w:rsidP="00AE2841">
      <w:pPr>
        <w:pStyle w:val="ListParagraph"/>
        <w:numPr>
          <w:ilvl w:val="2"/>
          <w:numId w:val="5"/>
        </w:numPr>
        <w:spacing w:after="0" w:line="240" w:lineRule="auto"/>
        <w:rPr>
          <w:rFonts w:ascii="Arial" w:hAnsi="Arial" w:cs="Arial"/>
          <w:sz w:val="24"/>
          <w:szCs w:val="24"/>
        </w:rPr>
      </w:pPr>
      <w:r w:rsidRPr="00AE2841">
        <w:rPr>
          <w:rFonts w:ascii="Arial" w:hAnsi="Arial" w:cs="Arial"/>
          <w:sz w:val="24"/>
          <w:szCs w:val="24"/>
        </w:rPr>
        <w:t>Begin the task.</w:t>
      </w:r>
    </w:p>
    <w:p w14:paraId="611EB95E" w14:textId="77777777" w:rsidR="0036519C" w:rsidRPr="00AE2841" w:rsidRDefault="0036519C" w:rsidP="00AE2841">
      <w:pPr>
        <w:pStyle w:val="ListParagraph"/>
        <w:spacing w:after="0" w:line="240" w:lineRule="auto"/>
        <w:ind w:left="1224"/>
        <w:rPr>
          <w:rFonts w:ascii="Arial" w:hAnsi="Arial" w:cs="Arial"/>
          <w:sz w:val="24"/>
          <w:szCs w:val="24"/>
        </w:rPr>
      </w:pPr>
    </w:p>
    <w:p w14:paraId="72BA3758" w14:textId="0E793505" w:rsidR="0036519C" w:rsidRPr="00AE2841" w:rsidRDefault="0036519C" w:rsidP="00AE2841">
      <w:pPr>
        <w:pStyle w:val="ListParagraph"/>
        <w:numPr>
          <w:ilvl w:val="3"/>
          <w:numId w:val="5"/>
        </w:numPr>
        <w:spacing w:after="0" w:line="240" w:lineRule="auto"/>
        <w:rPr>
          <w:rFonts w:ascii="Arial" w:hAnsi="Arial" w:cs="Arial"/>
          <w:sz w:val="24"/>
          <w:szCs w:val="24"/>
        </w:rPr>
      </w:pPr>
      <w:r w:rsidRPr="00AE2841">
        <w:rPr>
          <w:rFonts w:ascii="Arial" w:hAnsi="Arial" w:cs="Arial"/>
          <w:sz w:val="24"/>
          <w:szCs w:val="24"/>
        </w:rPr>
        <w:t xml:space="preserve">On each trial, present a row of 5 arrows on the screen. Each arrow can be pointing left or right. On </w:t>
      </w:r>
      <w:r w:rsidRPr="00AE2841">
        <w:rPr>
          <w:rFonts w:ascii="Arial" w:hAnsi="Arial" w:cs="Arial"/>
          <w:i/>
          <w:sz w:val="24"/>
          <w:szCs w:val="24"/>
        </w:rPr>
        <w:t>congruent</w:t>
      </w:r>
      <w:r w:rsidRPr="00AE2841">
        <w:rPr>
          <w:rFonts w:ascii="Arial" w:hAnsi="Arial" w:cs="Arial"/>
          <w:sz w:val="24"/>
          <w:szCs w:val="24"/>
        </w:rPr>
        <w:t xml:space="preserve"> trials, all of the arrows point in the same direction. On </w:t>
      </w:r>
      <w:r w:rsidRPr="00AE2841">
        <w:rPr>
          <w:rFonts w:ascii="Arial" w:hAnsi="Arial" w:cs="Arial"/>
          <w:i/>
          <w:sz w:val="24"/>
          <w:szCs w:val="24"/>
        </w:rPr>
        <w:t>incongruent</w:t>
      </w:r>
      <w:r w:rsidRPr="00AE2841">
        <w:rPr>
          <w:rFonts w:ascii="Arial" w:hAnsi="Arial" w:cs="Arial"/>
          <w:sz w:val="24"/>
          <w:szCs w:val="24"/>
        </w:rPr>
        <w:t xml:space="preserve"> trials, the center arrow points in the opposite direction from the flanking arrows.</w:t>
      </w:r>
      <w:ins w:id="41" w:author="Jonas Kaplan" w:date="2016-02-18T11:01:00Z">
        <w:r w:rsidR="005404A2">
          <w:rPr>
            <w:rFonts w:ascii="Arial" w:hAnsi="Arial" w:cs="Arial"/>
            <w:sz w:val="24"/>
            <w:szCs w:val="24"/>
          </w:rPr>
          <w:t xml:space="preserve"> Each trial begins with a fixation cross that remains on </w:t>
        </w:r>
      </w:ins>
      <w:ins w:id="42" w:author="Jonas Kaplan" w:date="2016-02-18T11:02:00Z">
        <w:r w:rsidR="005404A2">
          <w:rPr>
            <w:rFonts w:ascii="Arial" w:hAnsi="Arial" w:cs="Arial"/>
            <w:sz w:val="24"/>
            <w:szCs w:val="24"/>
          </w:rPr>
          <w:t>the</w:t>
        </w:r>
      </w:ins>
      <w:ins w:id="43" w:author="Jonas Kaplan" w:date="2016-02-18T11:01:00Z">
        <w:r w:rsidR="005404A2">
          <w:rPr>
            <w:rFonts w:ascii="Arial" w:hAnsi="Arial" w:cs="Arial"/>
            <w:sz w:val="24"/>
            <w:szCs w:val="24"/>
          </w:rPr>
          <w:t xml:space="preserve"> </w:t>
        </w:r>
      </w:ins>
      <w:ins w:id="44" w:author="Jonas Kaplan" w:date="2016-02-18T11:02:00Z">
        <w:r w:rsidR="005404A2">
          <w:rPr>
            <w:rFonts w:ascii="Arial" w:hAnsi="Arial" w:cs="Arial"/>
            <w:sz w:val="24"/>
            <w:szCs w:val="24"/>
          </w:rPr>
          <w:t xml:space="preserve">screen for a variable duration between 400 and 1600 </w:t>
        </w:r>
        <w:proofErr w:type="spellStart"/>
        <w:r w:rsidR="005404A2">
          <w:rPr>
            <w:rFonts w:ascii="Arial" w:hAnsi="Arial" w:cs="Arial"/>
            <w:sz w:val="24"/>
            <w:szCs w:val="24"/>
          </w:rPr>
          <w:t>ms.</w:t>
        </w:r>
        <w:proofErr w:type="spellEnd"/>
        <w:r w:rsidR="005404A2">
          <w:rPr>
            <w:rFonts w:ascii="Arial" w:hAnsi="Arial" w:cs="Arial"/>
            <w:sz w:val="24"/>
            <w:szCs w:val="24"/>
          </w:rPr>
          <w:t xml:space="preserve"> Then the arrow stimuli appear and remain on the screen until the participant responds, or for a maximum of 1700 </w:t>
        </w:r>
        <w:proofErr w:type="spellStart"/>
        <w:r w:rsidR="005404A2">
          <w:rPr>
            <w:rFonts w:ascii="Arial" w:hAnsi="Arial" w:cs="Arial"/>
            <w:sz w:val="24"/>
            <w:szCs w:val="24"/>
          </w:rPr>
          <w:t>ms.</w:t>
        </w:r>
        <w:proofErr w:type="spellEnd"/>
        <w:r w:rsidR="005404A2">
          <w:rPr>
            <w:rFonts w:ascii="Arial" w:hAnsi="Arial" w:cs="Arial"/>
            <w:sz w:val="24"/>
            <w:szCs w:val="24"/>
          </w:rPr>
          <w:t xml:space="preserve"> The trial concludes with a fixation cross that remains on the screen until a total trial duration of 4s has been reached. </w:t>
        </w:r>
      </w:ins>
    </w:p>
    <w:p w14:paraId="6CEA0FE5" w14:textId="77777777" w:rsidR="0036519C" w:rsidRPr="00AE2841" w:rsidRDefault="0036519C" w:rsidP="00AE2841">
      <w:pPr>
        <w:pStyle w:val="ListParagraph"/>
        <w:spacing w:after="0" w:line="240" w:lineRule="auto"/>
        <w:ind w:left="1728"/>
        <w:rPr>
          <w:rFonts w:ascii="Arial" w:hAnsi="Arial" w:cs="Arial"/>
          <w:sz w:val="24"/>
          <w:szCs w:val="24"/>
        </w:rPr>
      </w:pPr>
    </w:p>
    <w:p w14:paraId="6A70B7CE" w14:textId="2E835524" w:rsidR="0036519C" w:rsidRPr="00AE2841" w:rsidRDefault="0036519C" w:rsidP="00AE2841">
      <w:pPr>
        <w:pStyle w:val="ListParagraph"/>
        <w:numPr>
          <w:ilvl w:val="3"/>
          <w:numId w:val="5"/>
        </w:numPr>
        <w:spacing w:after="0" w:line="240" w:lineRule="auto"/>
        <w:rPr>
          <w:rFonts w:ascii="Arial" w:hAnsi="Arial" w:cs="Arial"/>
          <w:sz w:val="24"/>
          <w:szCs w:val="24"/>
        </w:rPr>
      </w:pPr>
      <w:r w:rsidRPr="00AE2841">
        <w:rPr>
          <w:rFonts w:ascii="Arial" w:hAnsi="Arial" w:cs="Arial"/>
          <w:sz w:val="24"/>
          <w:szCs w:val="24"/>
        </w:rPr>
        <w:t xml:space="preserve">Present </w:t>
      </w:r>
      <w:commentRangeStart w:id="45"/>
      <w:commentRangeStart w:id="46"/>
      <w:r w:rsidRPr="00AE2841">
        <w:rPr>
          <w:rFonts w:ascii="Arial" w:hAnsi="Arial" w:cs="Arial"/>
          <w:sz w:val="24"/>
          <w:szCs w:val="24"/>
        </w:rPr>
        <w:t>100 trials</w:t>
      </w:r>
      <w:commentRangeEnd w:id="45"/>
      <w:r w:rsidR="00FA6BD6">
        <w:rPr>
          <w:rStyle w:val="CommentReference"/>
          <w:rFonts w:eastAsiaTheme="minorEastAsia"/>
        </w:rPr>
        <w:commentReference w:id="45"/>
      </w:r>
      <w:commentRangeEnd w:id="46"/>
      <w:r w:rsidR="00A07674">
        <w:rPr>
          <w:rStyle w:val="CommentReference"/>
          <w:rFonts w:eastAsiaTheme="minorEastAsia"/>
        </w:rPr>
        <w:commentReference w:id="46"/>
      </w:r>
      <w:r w:rsidRPr="00AE2841">
        <w:rPr>
          <w:rFonts w:ascii="Arial" w:hAnsi="Arial" w:cs="Arial"/>
          <w:sz w:val="24"/>
          <w:szCs w:val="24"/>
        </w:rPr>
        <w:t>, half with congruent targets and half incongruent targets.</w:t>
      </w:r>
      <w:ins w:id="47" w:author="Jonas Kaplan" w:date="2016-02-18T10:57:00Z">
        <w:r w:rsidR="005404A2">
          <w:rPr>
            <w:rFonts w:ascii="Arial" w:hAnsi="Arial" w:cs="Arial"/>
            <w:sz w:val="24"/>
            <w:szCs w:val="24"/>
          </w:rPr>
          <w:t xml:space="preserve"> </w:t>
        </w:r>
      </w:ins>
    </w:p>
    <w:p w14:paraId="01483E2B" w14:textId="77777777" w:rsidR="0036519C" w:rsidRPr="00AE2841" w:rsidRDefault="0036519C" w:rsidP="00E739C1">
      <w:pPr>
        <w:rPr>
          <w:rFonts w:ascii="Arial" w:hAnsi="Arial" w:cs="Arial"/>
        </w:rPr>
      </w:pPr>
    </w:p>
    <w:p w14:paraId="4B85B36A" w14:textId="731815A3" w:rsidR="0036519C" w:rsidRPr="00AE2841" w:rsidRDefault="0036519C" w:rsidP="00AE2841">
      <w:pPr>
        <w:pStyle w:val="ListParagraph"/>
        <w:numPr>
          <w:ilvl w:val="3"/>
          <w:numId w:val="5"/>
        </w:numPr>
        <w:spacing w:after="0" w:line="240" w:lineRule="auto"/>
        <w:rPr>
          <w:rFonts w:ascii="Arial" w:hAnsi="Arial" w:cs="Arial"/>
          <w:sz w:val="24"/>
          <w:szCs w:val="24"/>
        </w:rPr>
      </w:pPr>
      <w:r w:rsidRPr="00AE2841">
        <w:rPr>
          <w:rFonts w:ascii="Arial" w:hAnsi="Arial" w:cs="Arial"/>
          <w:sz w:val="24"/>
          <w:szCs w:val="24"/>
        </w:rPr>
        <w:t>Compute the difference in reaction time between incongruent targets and congruent targets. Typically, reaction time is slower in response to incongruent targets. People who are more distracted by the flanking arrows will have a larger difference in reaction time between incongruent and congruent targets. This measure of attentional control will be tested against measure</w:t>
      </w:r>
      <w:r w:rsidR="00484D5C" w:rsidRPr="00AE2841">
        <w:rPr>
          <w:rFonts w:ascii="Arial" w:hAnsi="Arial" w:cs="Arial"/>
          <w:sz w:val="24"/>
          <w:szCs w:val="24"/>
        </w:rPr>
        <w:t>s</w:t>
      </w:r>
      <w:r w:rsidRPr="00AE2841">
        <w:rPr>
          <w:rFonts w:ascii="Arial" w:hAnsi="Arial" w:cs="Arial"/>
          <w:sz w:val="24"/>
          <w:szCs w:val="24"/>
        </w:rPr>
        <w:t xml:space="preserve"> of white matter integrity. </w:t>
      </w:r>
    </w:p>
    <w:p w14:paraId="7727DABF" w14:textId="77777777" w:rsidR="0036519C" w:rsidRPr="00AE2841" w:rsidDel="00E739C1" w:rsidRDefault="0036519C" w:rsidP="00E739C1">
      <w:pPr>
        <w:rPr>
          <w:del w:id="48" w:author="Jessica Stanis" w:date="2016-01-05T12:05:00Z"/>
          <w:rFonts w:ascii="Arial" w:hAnsi="Arial" w:cs="Arial"/>
        </w:rPr>
      </w:pPr>
    </w:p>
    <w:p w14:paraId="6AE1E555" w14:textId="77777777" w:rsidR="0036519C" w:rsidRPr="00AE2841" w:rsidRDefault="0036519C" w:rsidP="00AE2841">
      <w:pPr>
        <w:rPr>
          <w:rFonts w:ascii="Arial" w:hAnsi="Arial" w:cs="Arial"/>
        </w:rPr>
      </w:pPr>
    </w:p>
    <w:p w14:paraId="57DAD235" w14:textId="7E0311A3" w:rsidR="0036519C" w:rsidRPr="00AE2841" w:rsidRDefault="0036519C" w:rsidP="00AE2841">
      <w:pPr>
        <w:pStyle w:val="ListParagraph"/>
        <w:numPr>
          <w:ilvl w:val="0"/>
          <w:numId w:val="5"/>
        </w:numPr>
        <w:spacing w:after="0" w:line="240" w:lineRule="auto"/>
        <w:rPr>
          <w:rFonts w:ascii="Arial" w:hAnsi="Arial" w:cs="Arial"/>
          <w:sz w:val="24"/>
          <w:szCs w:val="24"/>
        </w:rPr>
      </w:pPr>
      <w:r w:rsidRPr="00AE2841">
        <w:rPr>
          <w:rFonts w:ascii="Arial" w:hAnsi="Arial" w:cs="Arial"/>
          <w:sz w:val="24"/>
          <w:szCs w:val="24"/>
        </w:rPr>
        <w:t>Post-experiment procedures</w:t>
      </w:r>
    </w:p>
    <w:p w14:paraId="213FE74A" w14:textId="77777777" w:rsidR="0036519C" w:rsidRPr="00AE2841" w:rsidRDefault="0036519C" w:rsidP="00E739C1">
      <w:pPr>
        <w:rPr>
          <w:rFonts w:ascii="Arial" w:hAnsi="Arial" w:cs="Arial"/>
        </w:rPr>
      </w:pPr>
    </w:p>
    <w:p w14:paraId="2B98D847" w14:textId="0D90894B" w:rsidR="0036519C" w:rsidRPr="00AE2841" w:rsidRDefault="0036519C" w:rsidP="00AE2841">
      <w:pPr>
        <w:pStyle w:val="ListParagraph"/>
        <w:numPr>
          <w:ilvl w:val="1"/>
          <w:numId w:val="5"/>
        </w:numPr>
        <w:spacing w:after="0" w:line="240" w:lineRule="auto"/>
        <w:rPr>
          <w:rFonts w:ascii="Arial" w:hAnsi="Arial" w:cs="Arial"/>
          <w:sz w:val="24"/>
          <w:szCs w:val="24"/>
        </w:rPr>
      </w:pPr>
      <w:r w:rsidRPr="00AE2841">
        <w:rPr>
          <w:rFonts w:ascii="Arial" w:hAnsi="Arial" w:cs="Arial"/>
          <w:sz w:val="24"/>
          <w:szCs w:val="24"/>
        </w:rPr>
        <w:t>Debrief the participant</w:t>
      </w:r>
      <w:r w:rsidR="00484D5C" w:rsidRPr="00AE2841">
        <w:rPr>
          <w:rFonts w:ascii="Arial" w:hAnsi="Arial" w:cs="Arial"/>
          <w:sz w:val="24"/>
          <w:szCs w:val="24"/>
        </w:rPr>
        <w:t>.</w:t>
      </w:r>
    </w:p>
    <w:p w14:paraId="21ADDFD4" w14:textId="77777777" w:rsidR="0036519C" w:rsidRPr="00AE2841" w:rsidRDefault="0036519C" w:rsidP="00AE2841">
      <w:pPr>
        <w:pStyle w:val="ListParagraph"/>
        <w:spacing w:after="0" w:line="240" w:lineRule="auto"/>
        <w:ind w:left="792"/>
        <w:rPr>
          <w:rFonts w:ascii="Arial" w:hAnsi="Arial" w:cs="Arial"/>
          <w:sz w:val="24"/>
          <w:szCs w:val="24"/>
        </w:rPr>
      </w:pPr>
    </w:p>
    <w:p w14:paraId="26709F29" w14:textId="7CEFB8A4" w:rsidR="0036519C" w:rsidRPr="00AE2841" w:rsidRDefault="0036519C" w:rsidP="00AE2841">
      <w:pPr>
        <w:pStyle w:val="ListParagraph"/>
        <w:numPr>
          <w:ilvl w:val="1"/>
          <w:numId w:val="5"/>
        </w:numPr>
        <w:spacing w:after="0" w:line="240" w:lineRule="auto"/>
        <w:rPr>
          <w:rFonts w:ascii="Arial" w:hAnsi="Arial" w:cs="Arial"/>
          <w:sz w:val="24"/>
          <w:szCs w:val="24"/>
        </w:rPr>
      </w:pPr>
      <w:r w:rsidRPr="00AE2841">
        <w:rPr>
          <w:rFonts w:ascii="Arial" w:hAnsi="Arial" w:cs="Arial"/>
          <w:sz w:val="24"/>
          <w:szCs w:val="24"/>
        </w:rPr>
        <w:t>Pay the participant</w:t>
      </w:r>
      <w:r w:rsidR="00484D5C" w:rsidRPr="00AE2841">
        <w:rPr>
          <w:rFonts w:ascii="Arial" w:hAnsi="Arial" w:cs="Arial"/>
          <w:sz w:val="24"/>
          <w:szCs w:val="24"/>
        </w:rPr>
        <w:t>.</w:t>
      </w:r>
    </w:p>
    <w:p w14:paraId="22C6987B" w14:textId="77777777" w:rsidR="0036519C" w:rsidRPr="00AE2841" w:rsidDel="00E739C1" w:rsidRDefault="0036519C" w:rsidP="00E739C1">
      <w:pPr>
        <w:rPr>
          <w:del w:id="49" w:author="Jessica Stanis" w:date="2016-01-05T12:05:00Z"/>
          <w:rFonts w:ascii="Arial" w:hAnsi="Arial" w:cs="Arial"/>
        </w:rPr>
      </w:pPr>
    </w:p>
    <w:p w14:paraId="6E8C1898" w14:textId="77777777" w:rsidR="000A4826" w:rsidRPr="00AE2841" w:rsidRDefault="000A4826" w:rsidP="00AE2841">
      <w:pPr>
        <w:rPr>
          <w:rFonts w:ascii="Arial" w:hAnsi="Arial" w:cs="Arial"/>
        </w:rPr>
      </w:pPr>
    </w:p>
    <w:p w14:paraId="00A1A5F4" w14:textId="24E4E75D" w:rsidR="00ED4786" w:rsidRPr="006C2689" w:rsidRDefault="00ED4786" w:rsidP="00AE2841">
      <w:pPr>
        <w:pStyle w:val="ListParagraph"/>
        <w:numPr>
          <w:ilvl w:val="0"/>
          <w:numId w:val="5"/>
        </w:numPr>
        <w:spacing w:after="0" w:line="240" w:lineRule="auto"/>
        <w:rPr>
          <w:rFonts w:ascii="Arial" w:hAnsi="Arial" w:cs="Arial"/>
          <w:sz w:val="24"/>
          <w:szCs w:val="24"/>
          <w:rPrChange w:id="50" w:author="Jessica Stanis" w:date="2016-01-05T12:39:00Z">
            <w:rPr>
              <w:rFonts w:ascii="Times New Roman" w:hAnsi="Times New Roman" w:cs="Times New Roman"/>
            </w:rPr>
          </w:rPrChange>
        </w:rPr>
      </w:pPr>
      <w:r w:rsidRPr="00AE2841">
        <w:rPr>
          <w:rFonts w:ascii="Arial" w:hAnsi="Arial" w:cs="Arial"/>
          <w:sz w:val="24"/>
          <w:szCs w:val="24"/>
        </w:rPr>
        <w:t xml:space="preserve">Data </w:t>
      </w:r>
      <w:ins w:id="51" w:author="Jessica Stanis" w:date="2016-01-05T12:44:00Z">
        <w:r w:rsidR="009B4FBA">
          <w:rPr>
            <w:rFonts w:ascii="Arial" w:hAnsi="Arial" w:cs="Arial"/>
            <w:sz w:val="24"/>
            <w:szCs w:val="24"/>
          </w:rPr>
          <w:t>a</w:t>
        </w:r>
      </w:ins>
      <w:del w:id="52" w:author="Jessica Stanis" w:date="2016-01-05T12:44:00Z">
        <w:r w:rsidRPr="006C2689" w:rsidDel="009B4FBA">
          <w:rPr>
            <w:rFonts w:ascii="Arial" w:hAnsi="Arial" w:cs="Arial"/>
            <w:sz w:val="24"/>
            <w:szCs w:val="24"/>
            <w:rPrChange w:id="53" w:author="Jessica Stanis" w:date="2016-01-05T12:39:00Z">
              <w:rPr>
                <w:rFonts w:ascii="Times New Roman" w:hAnsi="Times New Roman" w:cs="Times New Roman"/>
              </w:rPr>
            </w:rPrChange>
          </w:rPr>
          <w:delText>A</w:delText>
        </w:r>
      </w:del>
      <w:r w:rsidRPr="006C2689">
        <w:rPr>
          <w:rFonts w:ascii="Arial" w:hAnsi="Arial" w:cs="Arial"/>
          <w:sz w:val="24"/>
          <w:szCs w:val="24"/>
          <w:rPrChange w:id="54" w:author="Jessica Stanis" w:date="2016-01-05T12:39:00Z">
            <w:rPr>
              <w:rFonts w:ascii="Times New Roman" w:hAnsi="Times New Roman" w:cs="Times New Roman"/>
            </w:rPr>
          </w:rPrChange>
        </w:rPr>
        <w:t>nalysis</w:t>
      </w:r>
    </w:p>
    <w:p w14:paraId="60EEBD79" w14:textId="77777777" w:rsidR="00F95CC4" w:rsidRPr="006C2689" w:rsidRDefault="00F95CC4" w:rsidP="00AE2841">
      <w:pPr>
        <w:pStyle w:val="ListParagraph"/>
        <w:spacing w:after="0" w:line="240" w:lineRule="auto"/>
        <w:ind w:left="360"/>
        <w:rPr>
          <w:rFonts w:ascii="Arial" w:hAnsi="Arial" w:cs="Arial"/>
          <w:sz w:val="24"/>
          <w:szCs w:val="24"/>
          <w:rPrChange w:id="55" w:author="Jessica Stanis" w:date="2016-01-05T12:39:00Z">
            <w:rPr>
              <w:rFonts w:ascii="Times New Roman" w:hAnsi="Times New Roman" w:cs="Times New Roman"/>
            </w:rPr>
          </w:rPrChange>
        </w:rPr>
      </w:pPr>
    </w:p>
    <w:p w14:paraId="79D57358" w14:textId="780FB576" w:rsidR="00ED4786" w:rsidRPr="00184322" w:rsidRDefault="009B4FBA" w:rsidP="00AE2841">
      <w:pPr>
        <w:pStyle w:val="ListParagraph"/>
        <w:numPr>
          <w:ilvl w:val="1"/>
          <w:numId w:val="5"/>
        </w:numPr>
        <w:spacing w:after="0" w:line="240" w:lineRule="auto"/>
        <w:rPr>
          <w:rFonts w:ascii="Arial" w:hAnsi="Arial" w:cs="Arial"/>
          <w:sz w:val="24"/>
          <w:szCs w:val="24"/>
        </w:rPr>
      </w:pPr>
      <w:ins w:id="56" w:author="Jessica Stanis" w:date="2016-01-05T12:45:00Z">
        <w:r>
          <w:rPr>
            <w:rFonts w:ascii="Arial" w:hAnsi="Arial" w:cs="Arial"/>
            <w:sz w:val="24"/>
            <w:szCs w:val="24"/>
          </w:rPr>
          <w:t>Pre-process the d</w:t>
        </w:r>
      </w:ins>
      <w:del w:id="57" w:author="Jessica Stanis" w:date="2016-01-05T12:45:00Z">
        <w:r w:rsidR="0036519C" w:rsidRPr="00184322" w:rsidDel="009B4FBA">
          <w:rPr>
            <w:rFonts w:ascii="Arial" w:hAnsi="Arial" w:cs="Arial"/>
            <w:sz w:val="24"/>
            <w:szCs w:val="24"/>
          </w:rPr>
          <w:delText>D</w:delText>
        </w:r>
      </w:del>
      <w:r w:rsidR="0036519C" w:rsidRPr="00184322">
        <w:rPr>
          <w:rFonts w:ascii="Arial" w:hAnsi="Arial" w:cs="Arial"/>
          <w:sz w:val="24"/>
          <w:szCs w:val="24"/>
        </w:rPr>
        <w:t>iffusion d</w:t>
      </w:r>
      <w:r w:rsidR="00ED4786" w:rsidRPr="00184322">
        <w:rPr>
          <w:rFonts w:ascii="Arial" w:hAnsi="Arial" w:cs="Arial"/>
          <w:sz w:val="24"/>
          <w:szCs w:val="24"/>
        </w:rPr>
        <w:t>ata</w:t>
      </w:r>
      <w:ins w:id="58" w:author="Jessica Stanis" w:date="2016-01-05T12:45:00Z">
        <w:r>
          <w:rPr>
            <w:rFonts w:ascii="Arial" w:hAnsi="Arial" w:cs="Arial"/>
            <w:sz w:val="24"/>
            <w:szCs w:val="24"/>
          </w:rPr>
          <w:t>.</w:t>
        </w:r>
      </w:ins>
      <w:r w:rsidR="00ED4786" w:rsidRPr="00184322">
        <w:rPr>
          <w:rFonts w:ascii="Arial" w:hAnsi="Arial" w:cs="Arial"/>
          <w:sz w:val="24"/>
          <w:szCs w:val="24"/>
        </w:rPr>
        <w:t xml:space="preserve"> </w:t>
      </w:r>
      <w:del w:id="59" w:author="Jessica Stanis" w:date="2016-01-05T12:45:00Z">
        <w:r w:rsidR="00ED4786" w:rsidRPr="00184322" w:rsidDel="009B4FBA">
          <w:rPr>
            <w:rFonts w:ascii="Arial" w:hAnsi="Arial" w:cs="Arial"/>
            <w:sz w:val="24"/>
            <w:szCs w:val="24"/>
          </w:rPr>
          <w:delText>pre-processing</w:delText>
        </w:r>
      </w:del>
    </w:p>
    <w:p w14:paraId="3BB42F7F" w14:textId="77777777" w:rsidR="00C04AC7" w:rsidRPr="00184322" w:rsidRDefault="00C04AC7" w:rsidP="00AE2841">
      <w:pPr>
        <w:pStyle w:val="ListParagraph"/>
        <w:spacing w:after="0" w:line="240" w:lineRule="auto"/>
        <w:ind w:left="792"/>
        <w:rPr>
          <w:rFonts w:ascii="Arial" w:hAnsi="Arial" w:cs="Arial"/>
          <w:sz w:val="24"/>
          <w:szCs w:val="24"/>
        </w:rPr>
      </w:pPr>
    </w:p>
    <w:p w14:paraId="0B8BD083" w14:textId="0DCAE4B2" w:rsidR="00C04AC7" w:rsidRPr="00184322" w:rsidRDefault="00C04AC7" w:rsidP="00AE2841">
      <w:pPr>
        <w:pStyle w:val="ListParagraph"/>
        <w:numPr>
          <w:ilvl w:val="2"/>
          <w:numId w:val="5"/>
        </w:numPr>
        <w:spacing w:after="0" w:line="240" w:lineRule="auto"/>
        <w:rPr>
          <w:rFonts w:ascii="Arial" w:hAnsi="Arial" w:cs="Arial"/>
          <w:sz w:val="24"/>
          <w:szCs w:val="24"/>
        </w:rPr>
      </w:pPr>
      <w:r w:rsidRPr="00184322">
        <w:rPr>
          <w:rFonts w:ascii="Arial" w:hAnsi="Arial" w:cs="Arial"/>
          <w:sz w:val="24"/>
          <w:szCs w:val="24"/>
        </w:rPr>
        <w:t>Visually inspect the data to make sure that it is free from artifacts.</w:t>
      </w:r>
    </w:p>
    <w:p w14:paraId="4A0F1C86" w14:textId="77777777" w:rsidR="000F3CCD" w:rsidRPr="00184322" w:rsidRDefault="000F3CCD" w:rsidP="00AE2841">
      <w:pPr>
        <w:pStyle w:val="ListParagraph"/>
        <w:spacing w:after="0" w:line="240" w:lineRule="auto"/>
        <w:ind w:left="1224"/>
        <w:rPr>
          <w:rFonts w:ascii="Arial" w:hAnsi="Arial" w:cs="Arial"/>
          <w:sz w:val="24"/>
          <w:szCs w:val="24"/>
        </w:rPr>
      </w:pPr>
    </w:p>
    <w:p w14:paraId="4C842CF3" w14:textId="601010FD" w:rsidR="000F3CCD" w:rsidRPr="00184322" w:rsidRDefault="000F3CCD" w:rsidP="00AE2841">
      <w:pPr>
        <w:pStyle w:val="ListParagraph"/>
        <w:numPr>
          <w:ilvl w:val="2"/>
          <w:numId w:val="5"/>
        </w:numPr>
        <w:spacing w:after="0" w:line="240" w:lineRule="auto"/>
        <w:rPr>
          <w:rFonts w:ascii="Arial" w:hAnsi="Arial" w:cs="Arial"/>
          <w:sz w:val="24"/>
          <w:szCs w:val="24"/>
        </w:rPr>
      </w:pPr>
      <w:r w:rsidRPr="00184322">
        <w:rPr>
          <w:rFonts w:ascii="Arial" w:hAnsi="Arial" w:cs="Arial"/>
          <w:sz w:val="24"/>
          <w:szCs w:val="24"/>
        </w:rPr>
        <w:t xml:space="preserve"> </w:t>
      </w:r>
      <w:r w:rsidR="001A7C40" w:rsidRPr="00184322">
        <w:rPr>
          <w:rFonts w:ascii="Arial" w:hAnsi="Arial" w:cs="Arial"/>
          <w:sz w:val="24"/>
          <w:szCs w:val="24"/>
        </w:rPr>
        <w:t>Perform eddy-current correction with specialized software.</w:t>
      </w:r>
    </w:p>
    <w:p w14:paraId="4D528439" w14:textId="77777777" w:rsidR="000B68B2" w:rsidRPr="00184322" w:rsidRDefault="000B68B2" w:rsidP="00AE2841">
      <w:pPr>
        <w:pStyle w:val="ListParagraph"/>
        <w:spacing w:after="0" w:line="240" w:lineRule="auto"/>
        <w:ind w:left="792"/>
        <w:rPr>
          <w:rFonts w:ascii="Arial" w:hAnsi="Arial" w:cs="Arial"/>
          <w:sz w:val="24"/>
          <w:szCs w:val="24"/>
        </w:rPr>
      </w:pPr>
    </w:p>
    <w:p w14:paraId="0AD56AA1" w14:textId="18598ED5" w:rsidR="000C1C22" w:rsidRPr="00184322" w:rsidRDefault="00F26E8B" w:rsidP="00AE2841">
      <w:pPr>
        <w:pStyle w:val="ListParagraph"/>
        <w:numPr>
          <w:ilvl w:val="2"/>
          <w:numId w:val="5"/>
        </w:numPr>
        <w:spacing w:after="0" w:line="240" w:lineRule="auto"/>
        <w:rPr>
          <w:rFonts w:ascii="Arial" w:hAnsi="Arial" w:cs="Arial"/>
          <w:sz w:val="24"/>
          <w:szCs w:val="24"/>
        </w:rPr>
      </w:pPr>
      <w:r w:rsidRPr="00184322">
        <w:rPr>
          <w:rFonts w:ascii="Arial" w:hAnsi="Arial" w:cs="Arial"/>
          <w:sz w:val="24"/>
          <w:szCs w:val="24"/>
        </w:rPr>
        <w:t xml:space="preserve"> </w:t>
      </w:r>
      <w:r w:rsidR="000D7A81" w:rsidRPr="00184322">
        <w:rPr>
          <w:rFonts w:ascii="Arial" w:hAnsi="Arial" w:cs="Arial"/>
          <w:sz w:val="24"/>
          <w:szCs w:val="24"/>
        </w:rPr>
        <w:t>For each subject, r</w:t>
      </w:r>
      <w:r w:rsidR="000C1C22" w:rsidRPr="00184322">
        <w:rPr>
          <w:rFonts w:ascii="Arial" w:hAnsi="Arial" w:cs="Arial"/>
          <w:sz w:val="24"/>
          <w:szCs w:val="24"/>
        </w:rPr>
        <w:t xml:space="preserve">egister </w:t>
      </w:r>
      <w:r w:rsidR="008A3930" w:rsidRPr="00184322">
        <w:rPr>
          <w:rFonts w:ascii="Arial" w:hAnsi="Arial" w:cs="Arial"/>
          <w:sz w:val="24"/>
          <w:szCs w:val="24"/>
        </w:rPr>
        <w:t xml:space="preserve">each of the directional </w:t>
      </w:r>
      <w:r w:rsidR="000C1C22" w:rsidRPr="00184322">
        <w:rPr>
          <w:rFonts w:ascii="Arial" w:hAnsi="Arial" w:cs="Arial"/>
          <w:sz w:val="24"/>
          <w:szCs w:val="24"/>
        </w:rPr>
        <w:t xml:space="preserve">diffusion images to </w:t>
      </w:r>
      <w:r w:rsidR="008A3930" w:rsidRPr="00184322">
        <w:rPr>
          <w:rFonts w:ascii="Arial" w:hAnsi="Arial" w:cs="Arial"/>
          <w:sz w:val="24"/>
          <w:szCs w:val="24"/>
        </w:rPr>
        <w:t xml:space="preserve">the </w:t>
      </w:r>
      <w:r w:rsidR="000C1C22" w:rsidRPr="00184322">
        <w:rPr>
          <w:rFonts w:ascii="Arial" w:hAnsi="Arial" w:cs="Arial"/>
          <w:sz w:val="24"/>
          <w:szCs w:val="24"/>
        </w:rPr>
        <w:t xml:space="preserve">B0 image using </w:t>
      </w:r>
      <w:r w:rsidR="00A362B5" w:rsidRPr="00184322">
        <w:rPr>
          <w:rFonts w:ascii="Arial" w:hAnsi="Arial" w:cs="Arial"/>
          <w:sz w:val="24"/>
          <w:szCs w:val="24"/>
        </w:rPr>
        <w:t xml:space="preserve">a linear </w:t>
      </w:r>
      <w:r w:rsidR="000C1C22" w:rsidRPr="00184322">
        <w:rPr>
          <w:rFonts w:ascii="Arial" w:hAnsi="Arial" w:cs="Arial"/>
          <w:sz w:val="24"/>
          <w:szCs w:val="24"/>
        </w:rPr>
        <w:t>rigid-body affine transformation</w:t>
      </w:r>
      <w:r w:rsidR="00BD05C1" w:rsidRPr="00184322">
        <w:rPr>
          <w:rFonts w:ascii="Arial" w:hAnsi="Arial" w:cs="Arial"/>
          <w:sz w:val="24"/>
          <w:szCs w:val="24"/>
        </w:rPr>
        <w:t>. This step will compensate for any motion that occurred from scan to scan.</w:t>
      </w:r>
    </w:p>
    <w:p w14:paraId="71A74CA1" w14:textId="77777777" w:rsidR="000B68B2" w:rsidRPr="00184322" w:rsidRDefault="000B68B2" w:rsidP="00AE2841">
      <w:pPr>
        <w:pStyle w:val="ListParagraph"/>
        <w:spacing w:after="0" w:line="240" w:lineRule="auto"/>
        <w:ind w:left="1224"/>
        <w:rPr>
          <w:rFonts w:ascii="Arial" w:hAnsi="Arial" w:cs="Arial"/>
          <w:sz w:val="24"/>
          <w:szCs w:val="24"/>
        </w:rPr>
      </w:pPr>
    </w:p>
    <w:p w14:paraId="29BF5558" w14:textId="3EC9403F" w:rsidR="00771B05" w:rsidRPr="00184322" w:rsidRDefault="00F26E8B" w:rsidP="00AE2841">
      <w:pPr>
        <w:pStyle w:val="ListParagraph"/>
        <w:numPr>
          <w:ilvl w:val="2"/>
          <w:numId w:val="5"/>
        </w:numPr>
        <w:spacing w:after="0" w:line="240" w:lineRule="auto"/>
        <w:rPr>
          <w:rFonts w:ascii="Arial" w:hAnsi="Arial" w:cs="Arial"/>
          <w:sz w:val="24"/>
          <w:szCs w:val="24"/>
        </w:rPr>
      </w:pPr>
      <w:r w:rsidRPr="00184322">
        <w:rPr>
          <w:rFonts w:ascii="Arial" w:hAnsi="Arial" w:cs="Arial"/>
          <w:sz w:val="24"/>
          <w:szCs w:val="24"/>
        </w:rPr>
        <w:t xml:space="preserve"> </w:t>
      </w:r>
      <w:r w:rsidR="000C1C22" w:rsidRPr="00184322">
        <w:rPr>
          <w:rFonts w:ascii="Arial" w:hAnsi="Arial" w:cs="Arial"/>
          <w:sz w:val="24"/>
          <w:szCs w:val="24"/>
        </w:rPr>
        <w:t xml:space="preserve">Remove </w:t>
      </w:r>
      <w:r w:rsidR="00136554" w:rsidRPr="00184322">
        <w:rPr>
          <w:rFonts w:ascii="Arial" w:hAnsi="Arial" w:cs="Arial"/>
          <w:sz w:val="24"/>
          <w:szCs w:val="24"/>
        </w:rPr>
        <w:t xml:space="preserve">the </w:t>
      </w:r>
      <w:r w:rsidR="000C1C22" w:rsidRPr="00184322">
        <w:rPr>
          <w:rFonts w:ascii="Arial" w:hAnsi="Arial" w:cs="Arial"/>
          <w:sz w:val="24"/>
          <w:szCs w:val="24"/>
        </w:rPr>
        <w:t>skull and other non-brain tissues from the images using automated software</w:t>
      </w:r>
      <w:r w:rsidR="00136554" w:rsidRPr="00184322">
        <w:rPr>
          <w:rFonts w:ascii="Arial" w:hAnsi="Arial" w:cs="Arial"/>
          <w:sz w:val="24"/>
          <w:szCs w:val="24"/>
        </w:rPr>
        <w:t>.</w:t>
      </w:r>
      <w:r w:rsidR="000F3CCD" w:rsidRPr="00184322">
        <w:rPr>
          <w:rFonts w:ascii="Arial" w:hAnsi="Arial" w:cs="Arial"/>
          <w:sz w:val="24"/>
          <w:szCs w:val="24"/>
        </w:rPr>
        <w:t xml:space="preserve"> This will ensure that we do not calculate tensors for voxels that are outside the brain.</w:t>
      </w:r>
    </w:p>
    <w:p w14:paraId="21D1A928" w14:textId="77777777" w:rsidR="00960A1C" w:rsidRPr="00184322" w:rsidRDefault="00960A1C" w:rsidP="00E739C1">
      <w:pPr>
        <w:rPr>
          <w:rFonts w:ascii="Arial" w:hAnsi="Arial" w:cs="Arial"/>
        </w:rPr>
      </w:pPr>
    </w:p>
    <w:p w14:paraId="5CD1F98E" w14:textId="56C88B21" w:rsidR="000C1C22" w:rsidRPr="00184322" w:rsidRDefault="008923E8" w:rsidP="00184322">
      <w:pPr>
        <w:pStyle w:val="ListParagraph"/>
        <w:numPr>
          <w:ilvl w:val="2"/>
          <w:numId w:val="5"/>
        </w:numPr>
        <w:spacing w:after="0" w:line="240" w:lineRule="auto"/>
        <w:rPr>
          <w:rFonts w:ascii="Arial" w:hAnsi="Arial" w:cs="Arial"/>
          <w:sz w:val="24"/>
          <w:szCs w:val="24"/>
        </w:rPr>
      </w:pPr>
      <w:r w:rsidRPr="00184322">
        <w:rPr>
          <w:rFonts w:ascii="Arial" w:hAnsi="Arial" w:cs="Arial"/>
          <w:sz w:val="24"/>
          <w:szCs w:val="24"/>
        </w:rPr>
        <w:t xml:space="preserve"> Combine among the multiple direction images to </w:t>
      </w:r>
      <w:r w:rsidR="00771B05" w:rsidRPr="00184322">
        <w:rPr>
          <w:rFonts w:ascii="Arial" w:hAnsi="Arial" w:cs="Arial"/>
          <w:sz w:val="24"/>
          <w:szCs w:val="24"/>
        </w:rPr>
        <w:t>calculate</w:t>
      </w:r>
      <w:r w:rsidRPr="00184322">
        <w:rPr>
          <w:rFonts w:ascii="Arial" w:hAnsi="Arial" w:cs="Arial"/>
          <w:sz w:val="24"/>
          <w:szCs w:val="24"/>
        </w:rPr>
        <w:t xml:space="preserve"> the </w:t>
      </w:r>
      <w:r w:rsidR="005D1971" w:rsidRPr="00184322">
        <w:rPr>
          <w:rFonts w:ascii="Arial" w:hAnsi="Arial" w:cs="Arial"/>
          <w:sz w:val="24"/>
          <w:szCs w:val="24"/>
        </w:rPr>
        <w:t xml:space="preserve">diffusion </w:t>
      </w:r>
      <w:r w:rsidRPr="00184322">
        <w:rPr>
          <w:rFonts w:ascii="Arial" w:hAnsi="Arial" w:cs="Arial"/>
          <w:sz w:val="24"/>
          <w:szCs w:val="24"/>
        </w:rPr>
        <w:t xml:space="preserve">tensor at each voxel. There are </w:t>
      </w:r>
      <w:r w:rsidR="00593CFC" w:rsidRPr="00184322">
        <w:rPr>
          <w:rFonts w:ascii="Arial" w:hAnsi="Arial" w:cs="Arial"/>
          <w:sz w:val="24"/>
          <w:szCs w:val="24"/>
        </w:rPr>
        <w:t>several</w:t>
      </w:r>
      <w:r w:rsidRPr="00184322">
        <w:rPr>
          <w:rFonts w:ascii="Arial" w:hAnsi="Arial" w:cs="Arial"/>
          <w:sz w:val="24"/>
          <w:szCs w:val="24"/>
        </w:rPr>
        <w:t xml:space="preserve"> freely available software packages for processing DTI data that w</w:t>
      </w:r>
      <w:r w:rsidR="000B68B2" w:rsidRPr="00184322">
        <w:rPr>
          <w:rFonts w:ascii="Arial" w:hAnsi="Arial" w:cs="Arial"/>
          <w:sz w:val="24"/>
          <w:szCs w:val="24"/>
        </w:rPr>
        <w:t>ill calculate these values.</w:t>
      </w:r>
    </w:p>
    <w:p w14:paraId="35BD978C" w14:textId="77777777" w:rsidR="000B68B2" w:rsidRPr="00184322" w:rsidRDefault="000B68B2" w:rsidP="00E739C1">
      <w:pPr>
        <w:rPr>
          <w:rFonts w:ascii="Arial" w:hAnsi="Arial" w:cs="Arial"/>
        </w:rPr>
      </w:pPr>
    </w:p>
    <w:p w14:paraId="3579479F" w14:textId="68E1678F" w:rsidR="00B04047" w:rsidRDefault="008923E8" w:rsidP="00184322">
      <w:pPr>
        <w:pStyle w:val="ListParagraph"/>
        <w:numPr>
          <w:ilvl w:val="2"/>
          <w:numId w:val="5"/>
        </w:numPr>
        <w:spacing w:after="0" w:line="240" w:lineRule="auto"/>
        <w:rPr>
          <w:ins w:id="60" w:author="Jonas Kaplan" w:date="2016-02-18T11:06:00Z"/>
          <w:rFonts w:ascii="Arial" w:hAnsi="Arial" w:cs="Arial"/>
          <w:sz w:val="24"/>
          <w:szCs w:val="24"/>
        </w:rPr>
      </w:pPr>
      <w:r w:rsidRPr="00AE2841">
        <w:rPr>
          <w:rFonts w:ascii="Arial" w:hAnsi="Arial" w:cs="Arial"/>
          <w:sz w:val="24"/>
          <w:szCs w:val="24"/>
        </w:rPr>
        <w:t xml:space="preserve"> Calculate FA</w:t>
      </w:r>
      <w:r w:rsidR="00AB7B4F" w:rsidRPr="00AE2841">
        <w:rPr>
          <w:rFonts w:ascii="Arial" w:hAnsi="Arial" w:cs="Arial"/>
          <w:sz w:val="24"/>
          <w:szCs w:val="24"/>
        </w:rPr>
        <w:t xml:space="preserve"> at each voxel</w:t>
      </w:r>
      <w:r w:rsidRPr="00AE2841">
        <w:rPr>
          <w:rFonts w:ascii="Arial" w:hAnsi="Arial" w:cs="Arial"/>
          <w:sz w:val="24"/>
          <w:szCs w:val="24"/>
        </w:rPr>
        <w:t>, the proportion of tensor magnitude due to anisotropic diffusion</w:t>
      </w:r>
      <w:r w:rsidR="000B68B2" w:rsidRPr="00AE2841">
        <w:rPr>
          <w:rFonts w:ascii="Arial" w:hAnsi="Arial" w:cs="Arial"/>
          <w:sz w:val="24"/>
          <w:szCs w:val="24"/>
        </w:rPr>
        <w:t>.</w:t>
      </w:r>
    </w:p>
    <w:p w14:paraId="1E2401EB" w14:textId="77777777" w:rsidR="0041552C" w:rsidRPr="0041552C" w:rsidRDefault="0041552C">
      <w:pPr>
        <w:rPr>
          <w:ins w:id="61" w:author="Jonas Kaplan" w:date="2016-02-18T11:06:00Z"/>
          <w:rFonts w:ascii="Arial" w:hAnsi="Arial" w:cs="Arial"/>
          <w:rPrChange w:id="62" w:author="Jonas Kaplan" w:date="2016-02-18T11:06:00Z">
            <w:rPr>
              <w:ins w:id="63" w:author="Jonas Kaplan" w:date="2016-02-18T11:06:00Z"/>
            </w:rPr>
          </w:rPrChange>
        </w:rPr>
        <w:pPrChange w:id="64" w:author="Jonas Kaplan" w:date="2016-02-18T11:06:00Z">
          <w:pPr>
            <w:pStyle w:val="ListParagraph"/>
            <w:numPr>
              <w:ilvl w:val="2"/>
              <w:numId w:val="5"/>
            </w:numPr>
            <w:spacing w:after="0" w:line="240" w:lineRule="auto"/>
            <w:ind w:left="1224" w:hanging="504"/>
          </w:pPr>
        </w:pPrChange>
      </w:pPr>
    </w:p>
    <w:p w14:paraId="42B6100C" w14:textId="3981B467" w:rsidR="0041552C" w:rsidRPr="00AE2841" w:rsidRDefault="0041552C" w:rsidP="00184322">
      <w:pPr>
        <w:pStyle w:val="ListParagraph"/>
        <w:numPr>
          <w:ilvl w:val="2"/>
          <w:numId w:val="5"/>
        </w:numPr>
        <w:spacing w:after="0" w:line="240" w:lineRule="auto"/>
        <w:rPr>
          <w:rFonts w:ascii="Arial" w:hAnsi="Arial" w:cs="Arial"/>
          <w:sz w:val="24"/>
          <w:szCs w:val="24"/>
        </w:rPr>
      </w:pPr>
      <w:ins w:id="65" w:author="Jonas Kaplan" w:date="2016-02-18T11:06:00Z">
        <w:r>
          <w:rPr>
            <w:rFonts w:ascii="Arial" w:hAnsi="Arial" w:cs="Arial"/>
            <w:sz w:val="24"/>
            <w:szCs w:val="24"/>
          </w:rPr>
          <w:t xml:space="preserve">Register the diffusion images to the high-resolution anatomical T1 image, and then to the standard atlas space </w:t>
        </w:r>
      </w:ins>
      <w:ins w:id="66" w:author="Jonas Kaplan" w:date="2016-02-18T11:07:00Z">
        <w:r>
          <w:rPr>
            <w:rFonts w:ascii="Arial" w:hAnsi="Arial" w:cs="Arial"/>
            <w:sz w:val="24"/>
            <w:szCs w:val="24"/>
          </w:rPr>
          <w:t xml:space="preserve">to allow </w:t>
        </w:r>
      </w:ins>
      <w:ins w:id="67" w:author="Jonas Kaplan" w:date="2016-02-18T11:06:00Z">
        <w:r>
          <w:rPr>
            <w:rFonts w:ascii="Arial" w:hAnsi="Arial" w:cs="Arial"/>
            <w:sz w:val="24"/>
            <w:szCs w:val="24"/>
          </w:rPr>
          <w:t xml:space="preserve">for group-level analysis. </w:t>
        </w:r>
      </w:ins>
    </w:p>
    <w:p w14:paraId="241BFE12" w14:textId="77777777" w:rsidR="00F95CC4" w:rsidRPr="00AE2841" w:rsidRDefault="00F95CC4" w:rsidP="00184322">
      <w:pPr>
        <w:pStyle w:val="ListParagraph"/>
        <w:spacing w:after="0" w:line="240" w:lineRule="auto"/>
        <w:ind w:left="792"/>
        <w:rPr>
          <w:rFonts w:ascii="Arial" w:hAnsi="Arial" w:cs="Arial"/>
          <w:sz w:val="24"/>
          <w:szCs w:val="24"/>
        </w:rPr>
      </w:pPr>
    </w:p>
    <w:p w14:paraId="386D43BF" w14:textId="26F83689" w:rsidR="00F8273B" w:rsidRPr="00184322" w:rsidRDefault="00ED4786" w:rsidP="00184322">
      <w:pPr>
        <w:pStyle w:val="ListParagraph"/>
        <w:numPr>
          <w:ilvl w:val="1"/>
          <w:numId w:val="5"/>
        </w:numPr>
        <w:spacing w:after="0" w:line="240" w:lineRule="auto"/>
        <w:rPr>
          <w:rFonts w:ascii="Arial" w:hAnsi="Arial" w:cs="Arial"/>
          <w:sz w:val="24"/>
          <w:szCs w:val="24"/>
        </w:rPr>
      </w:pPr>
      <w:r w:rsidRPr="00AE2841">
        <w:rPr>
          <w:rFonts w:ascii="Arial" w:hAnsi="Arial" w:cs="Arial"/>
          <w:sz w:val="24"/>
          <w:szCs w:val="24"/>
        </w:rPr>
        <w:t>Define regions of interest</w:t>
      </w:r>
      <w:ins w:id="68" w:author="Jessica Stanis" w:date="2016-01-05T12:45:00Z">
        <w:r w:rsidR="00160C0B">
          <w:rPr>
            <w:rFonts w:ascii="Arial" w:hAnsi="Arial" w:cs="Arial"/>
            <w:sz w:val="24"/>
            <w:szCs w:val="24"/>
          </w:rPr>
          <w:t xml:space="preserve"> (ROI)</w:t>
        </w:r>
        <w:r w:rsidR="009B4FBA">
          <w:rPr>
            <w:rFonts w:ascii="Arial" w:hAnsi="Arial" w:cs="Arial"/>
            <w:sz w:val="24"/>
            <w:szCs w:val="24"/>
          </w:rPr>
          <w:t>.</w:t>
        </w:r>
      </w:ins>
    </w:p>
    <w:p w14:paraId="1CE311F0" w14:textId="77777777" w:rsidR="00994952" w:rsidRPr="00184322" w:rsidRDefault="00994952" w:rsidP="00184322">
      <w:pPr>
        <w:pStyle w:val="ListParagraph"/>
        <w:spacing w:after="0" w:line="240" w:lineRule="auto"/>
        <w:ind w:left="792"/>
        <w:rPr>
          <w:rFonts w:ascii="Arial" w:hAnsi="Arial" w:cs="Arial"/>
          <w:sz w:val="24"/>
          <w:szCs w:val="24"/>
        </w:rPr>
      </w:pPr>
    </w:p>
    <w:p w14:paraId="092632C2" w14:textId="43225483" w:rsidR="00ED4786" w:rsidRPr="00AE2841" w:rsidRDefault="00ED4786" w:rsidP="00184322">
      <w:pPr>
        <w:pStyle w:val="ListParagraph"/>
        <w:numPr>
          <w:ilvl w:val="2"/>
          <w:numId w:val="5"/>
        </w:numPr>
        <w:spacing w:after="0" w:line="240" w:lineRule="auto"/>
        <w:rPr>
          <w:rFonts w:ascii="Arial" w:hAnsi="Arial" w:cs="Arial"/>
          <w:sz w:val="24"/>
          <w:szCs w:val="24"/>
        </w:rPr>
      </w:pPr>
      <w:r w:rsidRPr="00184322">
        <w:rPr>
          <w:rFonts w:ascii="Arial" w:hAnsi="Arial" w:cs="Arial"/>
          <w:sz w:val="24"/>
          <w:szCs w:val="24"/>
        </w:rPr>
        <w:t xml:space="preserve"> Obtain the </w:t>
      </w:r>
      <w:commentRangeStart w:id="69"/>
      <w:commentRangeStart w:id="70"/>
      <w:r w:rsidRPr="00184322">
        <w:rPr>
          <w:rFonts w:ascii="Arial" w:hAnsi="Arial" w:cs="Arial"/>
          <w:sz w:val="24"/>
          <w:szCs w:val="24"/>
        </w:rPr>
        <w:t xml:space="preserve">three ROI masks </w:t>
      </w:r>
      <w:commentRangeEnd w:id="69"/>
      <w:r w:rsidR="00184322">
        <w:rPr>
          <w:rStyle w:val="CommentReference"/>
          <w:rFonts w:eastAsiaTheme="minorEastAsia"/>
        </w:rPr>
        <w:commentReference w:id="69"/>
      </w:r>
      <w:commentRangeEnd w:id="70"/>
      <w:r w:rsidR="00A07674">
        <w:rPr>
          <w:rStyle w:val="CommentReference"/>
          <w:rFonts w:eastAsiaTheme="minorEastAsia"/>
        </w:rPr>
        <w:commentReference w:id="70"/>
      </w:r>
      <w:r w:rsidRPr="00AE2841">
        <w:rPr>
          <w:rFonts w:ascii="Arial" w:hAnsi="Arial" w:cs="Arial"/>
          <w:sz w:val="24"/>
          <w:szCs w:val="24"/>
        </w:rPr>
        <w:t>from a standard white matter atlas. Here, we use the ICBM-DTI-81 white matter atlas created by the International Consortium for Brain Mapping</w:t>
      </w:r>
      <w:r w:rsidR="00994952" w:rsidRPr="00AE2841">
        <w:rPr>
          <w:rFonts w:ascii="Arial" w:hAnsi="Arial" w:cs="Arial"/>
          <w:sz w:val="24"/>
          <w:szCs w:val="24"/>
        </w:rPr>
        <w:t xml:space="preserve"> (</w:t>
      </w:r>
      <w:del w:id="71" w:author="Jessica Stanis" w:date="2016-01-05T11:38:00Z">
        <w:r w:rsidR="00994952" w:rsidRPr="00AE2841" w:rsidDel="00550874">
          <w:rPr>
            <w:rFonts w:ascii="Arial" w:hAnsi="Arial" w:cs="Arial"/>
            <w:sz w:val="24"/>
            <w:szCs w:val="24"/>
          </w:rPr>
          <w:delText xml:space="preserve"> </w:delText>
        </w:r>
      </w:del>
      <w:r w:rsidR="00994952" w:rsidRPr="00AE2841">
        <w:rPr>
          <w:rFonts w:ascii="Arial" w:hAnsi="Arial" w:cs="Arial"/>
          <w:b/>
          <w:sz w:val="24"/>
          <w:szCs w:val="24"/>
        </w:rPr>
        <w:t>Figure 2</w:t>
      </w:r>
      <w:del w:id="72" w:author="Jessica Stanis" w:date="2016-01-05T11:38:00Z">
        <w:r w:rsidR="00994952" w:rsidRPr="00AE2841" w:rsidDel="00550874">
          <w:rPr>
            <w:rFonts w:ascii="Arial" w:hAnsi="Arial" w:cs="Arial"/>
            <w:sz w:val="24"/>
            <w:szCs w:val="24"/>
          </w:rPr>
          <w:delText xml:space="preserve"> </w:delText>
        </w:r>
      </w:del>
      <w:r w:rsidR="00994952" w:rsidRPr="00AE2841">
        <w:rPr>
          <w:rFonts w:ascii="Arial" w:hAnsi="Arial" w:cs="Arial"/>
          <w:sz w:val="24"/>
          <w:szCs w:val="24"/>
        </w:rPr>
        <w:t>)</w:t>
      </w:r>
      <w:r w:rsidRPr="00AE2841">
        <w:rPr>
          <w:rFonts w:ascii="Arial" w:hAnsi="Arial" w:cs="Arial"/>
          <w:sz w:val="24"/>
          <w:szCs w:val="24"/>
        </w:rPr>
        <w:t xml:space="preserve">. </w:t>
      </w:r>
    </w:p>
    <w:p w14:paraId="4E33EF6A" w14:textId="77777777" w:rsidR="00994952" w:rsidRPr="00AE2841" w:rsidRDefault="00994952" w:rsidP="00184322">
      <w:pPr>
        <w:pStyle w:val="ListParagraph"/>
        <w:spacing w:after="0" w:line="240" w:lineRule="auto"/>
        <w:ind w:left="1224"/>
        <w:rPr>
          <w:rFonts w:ascii="Arial" w:hAnsi="Arial" w:cs="Arial"/>
          <w:sz w:val="24"/>
          <w:szCs w:val="24"/>
        </w:rPr>
      </w:pPr>
    </w:p>
    <w:p w14:paraId="27F0E941" w14:textId="45047188" w:rsidR="009E022F" w:rsidRPr="00AE2841" w:rsidRDefault="0036573B" w:rsidP="00184322">
      <w:pPr>
        <w:pStyle w:val="ListParagraph"/>
        <w:numPr>
          <w:ilvl w:val="2"/>
          <w:numId w:val="5"/>
        </w:numPr>
        <w:spacing w:after="0" w:line="240" w:lineRule="auto"/>
        <w:rPr>
          <w:rFonts w:ascii="Arial" w:hAnsi="Arial" w:cs="Arial"/>
          <w:sz w:val="24"/>
          <w:szCs w:val="24"/>
        </w:rPr>
      </w:pPr>
      <w:r w:rsidRPr="00AE2841">
        <w:rPr>
          <w:rFonts w:ascii="Arial" w:hAnsi="Arial" w:cs="Arial"/>
          <w:sz w:val="24"/>
          <w:szCs w:val="24"/>
        </w:rPr>
        <w:t xml:space="preserve"> </w:t>
      </w:r>
      <w:r w:rsidR="009E022F" w:rsidRPr="00AE2841">
        <w:rPr>
          <w:rFonts w:ascii="Arial" w:hAnsi="Arial" w:cs="Arial"/>
          <w:sz w:val="24"/>
          <w:szCs w:val="24"/>
        </w:rPr>
        <w:t>Register each individual subject’s high-resolution anatomical image to the standard atlas.</w:t>
      </w:r>
    </w:p>
    <w:p w14:paraId="581A8BA7" w14:textId="77777777" w:rsidR="009E022F" w:rsidRPr="00AE2841" w:rsidRDefault="009E022F" w:rsidP="00E739C1">
      <w:pPr>
        <w:rPr>
          <w:rFonts w:ascii="Arial" w:hAnsi="Arial" w:cs="Arial"/>
        </w:rPr>
      </w:pPr>
    </w:p>
    <w:p w14:paraId="49C882B1" w14:textId="54DF5169" w:rsidR="00994952" w:rsidRPr="00AE2841" w:rsidRDefault="0036573B" w:rsidP="00AE2841">
      <w:pPr>
        <w:pStyle w:val="ListParagraph"/>
        <w:numPr>
          <w:ilvl w:val="2"/>
          <w:numId w:val="5"/>
        </w:numPr>
        <w:spacing w:after="0" w:line="240" w:lineRule="auto"/>
        <w:rPr>
          <w:rFonts w:ascii="Arial" w:hAnsi="Arial" w:cs="Arial"/>
          <w:sz w:val="24"/>
          <w:szCs w:val="24"/>
        </w:rPr>
      </w:pPr>
      <w:r w:rsidRPr="00AE2841">
        <w:rPr>
          <w:rFonts w:ascii="Arial" w:hAnsi="Arial" w:cs="Arial"/>
          <w:sz w:val="24"/>
          <w:szCs w:val="24"/>
        </w:rPr>
        <w:t xml:space="preserve"> </w:t>
      </w:r>
      <w:r w:rsidR="00ED4786" w:rsidRPr="00AE2841">
        <w:rPr>
          <w:rFonts w:ascii="Arial" w:hAnsi="Arial" w:cs="Arial"/>
          <w:sz w:val="24"/>
          <w:szCs w:val="24"/>
        </w:rPr>
        <w:t xml:space="preserve">Warp the </w:t>
      </w:r>
      <w:r w:rsidR="009E022F" w:rsidRPr="00AE2841">
        <w:rPr>
          <w:rFonts w:ascii="Arial" w:hAnsi="Arial" w:cs="Arial"/>
          <w:sz w:val="24"/>
          <w:szCs w:val="24"/>
        </w:rPr>
        <w:t xml:space="preserve">ROI </w:t>
      </w:r>
      <w:r w:rsidR="00ED4786" w:rsidRPr="00AE2841">
        <w:rPr>
          <w:rFonts w:ascii="Arial" w:hAnsi="Arial" w:cs="Arial"/>
          <w:sz w:val="24"/>
          <w:szCs w:val="24"/>
        </w:rPr>
        <w:t>masks into each participant’s individual brain space using the registrations performed in the previous step</w:t>
      </w:r>
      <w:ins w:id="73" w:author="Jessica Stanis" w:date="2016-01-05T12:59:00Z">
        <w:r w:rsidR="00AE2841">
          <w:rPr>
            <w:rFonts w:ascii="Arial" w:hAnsi="Arial" w:cs="Arial"/>
            <w:sz w:val="24"/>
            <w:szCs w:val="24"/>
          </w:rPr>
          <w:t>.</w:t>
        </w:r>
      </w:ins>
    </w:p>
    <w:p w14:paraId="39749D6F" w14:textId="77777777" w:rsidR="00994952" w:rsidRPr="00AE2841" w:rsidRDefault="00994952" w:rsidP="00AE2841">
      <w:pPr>
        <w:pStyle w:val="ListParagraph"/>
        <w:spacing w:after="0" w:line="240" w:lineRule="auto"/>
        <w:ind w:left="1224"/>
        <w:rPr>
          <w:rFonts w:ascii="Arial" w:hAnsi="Arial" w:cs="Arial"/>
          <w:sz w:val="24"/>
          <w:szCs w:val="24"/>
        </w:rPr>
      </w:pPr>
    </w:p>
    <w:p w14:paraId="179E246C" w14:textId="4935EAB8" w:rsidR="00ED4786" w:rsidRPr="00AE2841" w:rsidRDefault="00ED4786" w:rsidP="00AE2841">
      <w:pPr>
        <w:pStyle w:val="ListParagraph"/>
        <w:numPr>
          <w:ilvl w:val="1"/>
          <w:numId w:val="5"/>
        </w:numPr>
        <w:spacing w:after="0" w:line="240" w:lineRule="auto"/>
        <w:rPr>
          <w:rFonts w:ascii="Arial" w:hAnsi="Arial" w:cs="Arial"/>
          <w:sz w:val="24"/>
          <w:szCs w:val="24"/>
        </w:rPr>
      </w:pPr>
      <w:r w:rsidRPr="00AE2841">
        <w:rPr>
          <w:rFonts w:ascii="Arial" w:hAnsi="Arial" w:cs="Arial"/>
          <w:sz w:val="24"/>
          <w:szCs w:val="24"/>
        </w:rPr>
        <w:t>Ext</w:t>
      </w:r>
      <w:r w:rsidR="00DA1914" w:rsidRPr="00AE2841">
        <w:rPr>
          <w:rFonts w:ascii="Arial" w:hAnsi="Arial" w:cs="Arial"/>
          <w:sz w:val="24"/>
          <w:szCs w:val="24"/>
        </w:rPr>
        <w:t>r</w:t>
      </w:r>
      <w:r w:rsidRPr="00AE2841">
        <w:rPr>
          <w:rFonts w:ascii="Arial" w:hAnsi="Arial" w:cs="Arial"/>
          <w:sz w:val="24"/>
          <w:szCs w:val="24"/>
        </w:rPr>
        <w:t>act FA values for each subje</w:t>
      </w:r>
      <w:r w:rsidR="000E47C5" w:rsidRPr="00AE2841">
        <w:rPr>
          <w:rFonts w:ascii="Arial" w:hAnsi="Arial" w:cs="Arial"/>
          <w:sz w:val="24"/>
          <w:szCs w:val="24"/>
        </w:rPr>
        <w:t>ct from each of the three ROIs.</w:t>
      </w:r>
    </w:p>
    <w:p w14:paraId="0074CC39" w14:textId="77777777" w:rsidR="000E47C5" w:rsidRPr="00AE2841" w:rsidRDefault="000E47C5" w:rsidP="00AE2841">
      <w:pPr>
        <w:pStyle w:val="ListParagraph"/>
        <w:spacing w:after="0" w:line="240" w:lineRule="auto"/>
        <w:ind w:left="792"/>
        <w:rPr>
          <w:rFonts w:ascii="Arial" w:hAnsi="Arial" w:cs="Arial"/>
          <w:sz w:val="24"/>
          <w:szCs w:val="24"/>
        </w:rPr>
      </w:pPr>
    </w:p>
    <w:p w14:paraId="4024BAAC" w14:textId="7B698579" w:rsidR="00261846" w:rsidRPr="00AE2841" w:rsidRDefault="00A9575A" w:rsidP="00AE2841">
      <w:pPr>
        <w:pStyle w:val="ListParagraph"/>
        <w:numPr>
          <w:ilvl w:val="1"/>
          <w:numId w:val="5"/>
        </w:numPr>
        <w:spacing w:after="0" w:line="240" w:lineRule="auto"/>
        <w:rPr>
          <w:rFonts w:ascii="Arial" w:hAnsi="Arial" w:cs="Arial"/>
          <w:sz w:val="24"/>
          <w:szCs w:val="24"/>
        </w:rPr>
      </w:pPr>
      <w:r w:rsidRPr="00AE2841">
        <w:rPr>
          <w:rFonts w:ascii="Arial" w:hAnsi="Arial" w:cs="Arial"/>
          <w:sz w:val="24"/>
          <w:szCs w:val="24"/>
        </w:rPr>
        <w:t>Compare the FA values between the two groups using Analysis of Variance (ANOVA).</w:t>
      </w:r>
    </w:p>
    <w:p w14:paraId="1A3277CF" w14:textId="77777777" w:rsidR="00261846" w:rsidRPr="00AE2841" w:rsidRDefault="00261846" w:rsidP="00E739C1">
      <w:pPr>
        <w:rPr>
          <w:rFonts w:ascii="Arial" w:hAnsi="Arial" w:cs="Arial"/>
        </w:rPr>
      </w:pPr>
    </w:p>
    <w:p w14:paraId="58238D2A" w14:textId="43B97C61" w:rsidR="001265E6" w:rsidRPr="00AE2841" w:rsidRDefault="00261846" w:rsidP="00184322">
      <w:pPr>
        <w:pStyle w:val="ListParagraph"/>
        <w:numPr>
          <w:ilvl w:val="1"/>
          <w:numId w:val="5"/>
        </w:numPr>
        <w:spacing w:after="0" w:line="240" w:lineRule="auto"/>
        <w:rPr>
          <w:rFonts w:ascii="Arial" w:hAnsi="Arial" w:cs="Arial"/>
          <w:sz w:val="24"/>
          <w:szCs w:val="24"/>
        </w:rPr>
      </w:pPr>
      <w:r w:rsidRPr="00AE2841">
        <w:rPr>
          <w:rFonts w:ascii="Arial" w:hAnsi="Arial" w:cs="Arial"/>
          <w:sz w:val="24"/>
          <w:szCs w:val="24"/>
        </w:rPr>
        <w:t>Compute the P</w:t>
      </w:r>
      <w:r w:rsidR="00430F78" w:rsidRPr="00AE2841">
        <w:rPr>
          <w:rFonts w:ascii="Arial" w:hAnsi="Arial" w:cs="Arial"/>
          <w:sz w:val="24"/>
          <w:szCs w:val="24"/>
        </w:rPr>
        <w:t xml:space="preserve">earson correlation between </w:t>
      </w:r>
      <w:r w:rsidRPr="00AE2841">
        <w:rPr>
          <w:rFonts w:ascii="Arial" w:hAnsi="Arial" w:cs="Arial"/>
          <w:sz w:val="24"/>
          <w:szCs w:val="24"/>
        </w:rPr>
        <w:t>participant</w:t>
      </w:r>
      <w:r w:rsidR="00430F78" w:rsidRPr="00AE2841">
        <w:rPr>
          <w:rFonts w:ascii="Arial" w:hAnsi="Arial" w:cs="Arial"/>
          <w:sz w:val="24"/>
          <w:szCs w:val="24"/>
        </w:rPr>
        <w:t>s’</w:t>
      </w:r>
      <w:r w:rsidRPr="00AE2841">
        <w:rPr>
          <w:rFonts w:ascii="Arial" w:hAnsi="Arial" w:cs="Arial"/>
          <w:sz w:val="24"/>
          <w:szCs w:val="24"/>
        </w:rPr>
        <w:t xml:space="preserve"> congruency score</w:t>
      </w:r>
      <w:r w:rsidR="00430F78" w:rsidRPr="00AE2841">
        <w:rPr>
          <w:rFonts w:ascii="Arial" w:hAnsi="Arial" w:cs="Arial"/>
          <w:sz w:val="24"/>
          <w:szCs w:val="24"/>
        </w:rPr>
        <w:t>s</w:t>
      </w:r>
      <w:r w:rsidRPr="00AE2841">
        <w:rPr>
          <w:rFonts w:ascii="Arial" w:hAnsi="Arial" w:cs="Arial"/>
          <w:sz w:val="24"/>
          <w:szCs w:val="24"/>
        </w:rPr>
        <w:t xml:space="preserve"> from the ANT and the FA values</w:t>
      </w:r>
      <w:r w:rsidR="00430F78" w:rsidRPr="00AE2841">
        <w:rPr>
          <w:rFonts w:ascii="Arial" w:hAnsi="Arial" w:cs="Arial"/>
          <w:sz w:val="24"/>
          <w:szCs w:val="24"/>
        </w:rPr>
        <w:t>.</w:t>
      </w:r>
    </w:p>
    <w:p w14:paraId="701BF6A5" w14:textId="77777777" w:rsidR="00D32485" w:rsidRPr="00AE2841" w:rsidRDefault="00D32485" w:rsidP="00E739C1">
      <w:pPr>
        <w:ind w:left="360"/>
        <w:rPr>
          <w:rFonts w:ascii="Arial" w:hAnsi="Arial" w:cs="Arial"/>
        </w:rPr>
      </w:pPr>
    </w:p>
    <w:p w14:paraId="776606D3" w14:textId="5057B3B8" w:rsidR="00113944" w:rsidRPr="00AE2841" w:rsidRDefault="00290F1F" w:rsidP="009F1BC0">
      <w:pPr>
        <w:rPr>
          <w:rFonts w:ascii="Arial" w:hAnsi="Arial" w:cs="Arial"/>
          <w:b/>
        </w:rPr>
      </w:pPr>
      <w:r w:rsidRPr="00AE2841">
        <w:rPr>
          <w:rFonts w:ascii="Arial" w:hAnsi="Arial" w:cs="Arial"/>
          <w:b/>
        </w:rPr>
        <w:t>Representative R</w:t>
      </w:r>
      <w:r w:rsidR="00113944" w:rsidRPr="00AE2841">
        <w:rPr>
          <w:rFonts w:ascii="Arial" w:hAnsi="Arial" w:cs="Arial"/>
          <w:b/>
        </w:rPr>
        <w:t>esults</w:t>
      </w:r>
    </w:p>
    <w:p w14:paraId="2446A6E0" w14:textId="77777777" w:rsidR="005B1E7D" w:rsidRPr="00AE2841" w:rsidRDefault="005B1E7D" w:rsidP="006C4C66">
      <w:pPr>
        <w:rPr>
          <w:rFonts w:ascii="Arial" w:hAnsi="Arial" w:cs="Arial"/>
          <w:b/>
        </w:rPr>
      </w:pPr>
    </w:p>
    <w:p w14:paraId="28FAB6ED" w14:textId="50E33E3D" w:rsidR="00E76F4A" w:rsidRPr="00AE2841" w:rsidRDefault="00E76F4A" w:rsidP="006C2689">
      <w:pPr>
        <w:rPr>
          <w:rFonts w:ascii="Arial" w:hAnsi="Arial" w:cs="Arial"/>
        </w:rPr>
      </w:pPr>
      <w:r w:rsidRPr="00AE2841">
        <w:rPr>
          <w:rFonts w:ascii="Arial" w:hAnsi="Arial" w:cs="Arial"/>
          <w:b/>
        </w:rPr>
        <w:tab/>
      </w:r>
      <w:r w:rsidRPr="00AE2841">
        <w:rPr>
          <w:rFonts w:ascii="Arial" w:hAnsi="Arial" w:cs="Arial"/>
        </w:rPr>
        <w:t xml:space="preserve">The FA values from the three ROIs are shown in </w:t>
      </w:r>
      <w:r w:rsidRPr="00AE2841">
        <w:rPr>
          <w:rFonts w:ascii="Arial" w:hAnsi="Arial" w:cs="Arial"/>
          <w:b/>
        </w:rPr>
        <w:t>Figure 3</w:t>
      </w:r>
      <w:r w:rsidRPr="00AE2841">
        <w:rPr>
          <w:rFonts w:ascii="Arial" w:hAnsi="Arial" w:cs="Arial"/>
        </w:rPr>
        <w:t xml:space="preserve">. </w:t>
      </w:r>
      <w:del w:id="74" w:author="Jessica Stanis" w:date="2016-01-05T12:59:00Z">
        <w:r w:rsidRPr="00AE2841" w:rsidDel="00AE2841">
          <w:rPr>
            <w:rFonts w:ascii="Arial" w:hAnsi="Arial" w:cs="Arial"/>
          </w:rPr>
          <w:delText xml:space="preserve"> </w:delText>
        </w:r>
      </w:del>
      <w:r w:rsidR="00BF3034" w:rsidRPr="00AE2841">
        <w:rPr>
          <w:rFonts w:ascii="Arial" w:hAnsi="Arial" w:cs="Arial"/>
        </w:rPr>
        <w:t>Fractional anisotropy was significantly lower in the TBI group</w:t>
      </w:r>
      <w:r w:rsidR="000961EF" w:rsidRPr="00AE2841">
        <w:rPr>
          <w:rFonts w:ascii="Arial" w:hAnsi="Arial" w:cs="Arial"/>
        </w:rPr>
        <w:t xml:space="preserve"> in all three ROIs</w:t>
      </w:r>
      <w:r w:rsidR="00BF3034" w:rsidRPr="00AE2841">
        <w:rPr>
          <w:rFonts w:ascii="Arial" w:hAnsi="Arial" w:cs="Arial"/>
        </w:rPr>
        <w:t xml:space="preserve">, indicating the presence of </w:t>
      </w:r>
      <w:r w:rsidR="005708E7" w:rsidRPr="00AE2841">
        <w:rPr>
          <w:rFonts w:ascii="Arial" w:hAnsi="Arial" w:cs="Arial"/>
        </w:rPr>
        <w:t xml:space="preserve">widespread </w:t>
      </w:r>
      <w:r w:rsidR="00BF3034" w:rsidRPr="00AE2841">
        <w:rPr>
          <w:rFonts w:ascii="Arial" w:hAnsi="Arial" w:cs="Arial"/>
        </w:rPr>
        <w:t xml:space="preserve">white matter damage in those individuals. </w:t>
      </w:r>
      <w:r w:rsidR="00305FCC" w:rsidRPr="00AE2841">
        <w:rPr>
          <w:rFonts w:ascii="Arial" w:hAnsi="Arial" w:cs="Arial"/>
        </w:rPr>
        <w:t>This non</w:t>
      </w:r>
      <w:r w:rsidR="008E1CC1" w:rsidRPr="00AE2841">
        <w:rPr>
          <w:rFonts w:ascii="Arial" w:hAnsi="Arial" w:cs="Arial"/>
        </w:rPr>
        <w:t>-</w:t>
      </w:r>
      <w:r w:rsidR="00305FCC" w:rsidRPr="00AE2841">
        <w:rPr>
          <w:rFonts w:ascii="Arial" w:hAnsi="Arial" w:cs="Arial"/>
        </w:rPr>
        <w:t xml:space="preserve">localized loss of white matter integrity is typical of TBI. </w:t>
      </w:r>
    </w:p>
    <w:p w14:paraId="275301C4" w14:textId="668E6700" w:rsidR="00305FCC" w:rsidRPr="00AE2841" w:rsidRDefault="00305FCC" w:rsidP="006C2689">
      <w:pPr>
        <w:rPr>
          <w:rFonts w:ascii="Arial" w:hAnsi="Arial" w:cs="Arial"/>
        </w:rPr>
      </w:pPr>
      <w:r w:rsidRPr="00AE2841">
        <w:rPr>
          <w:rFonts w:ascii="Arial" w:hAnsi="Arial" w:cs="Arial"/>
        </w:rPr>
        <w:tab/>
        <w:t>Our measure of attentional control—response time differences between congruent and</w:t>
      </w:r>
      <w:r w:rsidR="008E1CC1" w:rsidRPr="00AE2841">
        <w:rPr>
          <w:rFonts w:ascii="Arial" w:hAnsi="Arial" w:cs="Arial"/>
        </w:rPr>
        <w:t xml:space="preserve"> incongruent targets—correlated </w:t>
      </w:r>
      <w:r w:rsidR="005C77D8" w:rsidRPr="00AE2841">
        <w:rPr>
          <w:rFonts w:ascii="Arial" w:hAnsi="Arial" w:cs="Arial"/>
        </w:rPr>
        <w:t>negatively</w:t>
      </w:r>
      <w:r w:rsidRPr="00AE2841">
        <w:rPr>
          <w:rFonts w:ascii="Arial" w:hAnsi="Arial" w:cs="Arial"/>
        </w:rPr>
        <w:t xml:space="preserve"> with FA values</w:t>
      </w:r>
      <w:r w:rsidR="00A263AE" w:rsidRPr="00AE2841">
        <w:rPr>
          <w:rFonts w:ascii="Arial" w:hAnsi="Arial" w:cs="Arial"/>
        </w:rPr>
        <w:t xml:space="preserve"> in the anterior corona </w:t>
      </w:r>
      <w:proofErr w:type="spellStart"/>
      <w:r w:rsidR="005C77D8" w:rsidRPr="00AE2841">
        <w:rPr>
          <w:rFonts w:ascii="Arial" w:hAnsi="Arial" w:cs="Arial"/>
        </w:rPr>
        <w:t>radiata</w:t>
      </w:r>
      <w:proofErr w:type="spellEnd"/>
      <w:r w:rsidR="00ED77C8" w:rsidRPr="00AE2841">
        <w:rPr>
          <w:rFonts w:ascii="Arial" w:hAnsi="Arial" w:cs="Arial"/>
        </w:rPr>
        <w:t xml:space="preserve"> (</w:t>
      </w:r>
      <w:del w:id="75" w:author="Jessica Stanis" w:date="2016-01-05T11:38:00Z">
        <w:r w:rsidR="00ED77C8" w:rsidRPr="00AE2841" w:rsidDel="00550874">
          <w:rPr>
            <w:rFonts w:ascii="Arial" w:hAnsi="Arial" w:cs="Arial"/>
          </w:rPr>
          <w:delText xml:space="preserve"> </w:delText>
        </w:r>
      </w:del>
      <w:r w:rsidR="00ED77C8" w:rsidRPr="00AE2841">
        <w:rPr>
          <w:rFonts w:ascii="Arial" w:hAnsi="Arial" w:cs="Arial"/>
          <w:b/>
        </w:rPr>
        <w:t xml:space="preserve">Figure </w:t>
      </w:r>
      <w:r w:rsidR="00DC4953" w:rsidRPr="00AE2841">
        <w:rPr>
          <w:rFonts w:ascii="Arial" w:hAnsi="Arial" w:cs="Arial"/>
          <w:b/>
        </w:rPr>
        <w:t>3</w:t>
      </w:r>
      <w:del w:id="76" w:author="Jessica Stanis" w:date="2016-01-05T11:38:00Z">
        <w:r w:rsidR="00ED77C8" w:rsidRPr="00AE2841" w:rsidDel="00550874">
          <w:rPr>
            <w:rFonts w:ascii="Arial" w:hAnsi="Arial" w:cs="Arial"/>
          </w:rPr>
          <w:delText xml:space="preserve"> </w:delText>
        </w:r>
      </w:del>
      <w:r w:rsidR="00ED77C8" w:rsidRPr="00AE2841">
        <w:rPr>
          <w:rFonts w:ascii="Arial" w:hAnsi="Arial" w:cs="Arial"/>
        </w:rPr>
        <w:t>)</w:t>
      </w:r>
      <w:r w:rsidR="005C77D8" w:rsidRPr="00AE2841">
        <w:rPr>
          <w:rFonts w:ascii="Arial" w:hAnsi="Arial" w:cs="Arial"/>
        </w:rPr>
        <w:t>. In other words, greater differences in response time, indicating poorer attentional</w:t>
      </w:r>
      <w:r w:rsidR="00ED77C8" w:rsidRPr="00AE2841">
        <w:rPr>
          <w:rFonts w:ascii="Arial" w:hAnsi="Arial" w:cs="Arial"/>
        </w:rPr>
        <w:t xml:space="preserve"> control, are</w:t>
      </w:r>
      <w:r w:rsidR="005C77D8" w:rsidRPr="00AE2841">
        <w:rPr>
          <w:rFonts w:ascii="Arial" w:hAnsi="Arial" w:cs="Arial"/>
        </w:rPr>
        <w:t xml:space="preserve"> associated with decreased FA. These results evidence</w:t>
      </w:r>
      <w:r w:rsidRPr="00AE2841">
        <w:rPr>
          <w:rFonts w:ascii="Arial" w:hAnsi="Arial" w:cs="Arial"/>
        </w:rPr>
        <w:t xml:space="preserve"> a relationship between white matter integrity </w:t>
      </w:r>
      <w:r w:rsidR="00A263AE" w:rsidRPr="00AE2841">
        <w:rPr>
          <w:rFonts w:ascii="Arial" w:hAnsi="Arial" w:cs="Arial"/>
        </w:rPr>
        <w:t xml:space="preserve">in this location </w:t>
      </w:r>
      <w:r w:rsidRPr="00AE2841">
        <w:rPr>
          <w:rFonts w:ascii="Arial" w:hAnsi="Arial" w:cs="Arial"/>
        </w:rPr>
        <w:t xml:space="preserve">and performance on this task. </w:t>
      </w:r>
      <w:r w:rsidR="00A61E11" w:rsidRPr="00AE2841">
        <w:rPr>
          <w:rFonts w:ascii="Arial" w:hAnsi="Arial" w:cs="Arial"/>
        </w:rPr>
        <w:t xml:space="preserve">This relationship was not found in the other two ROIs. The anterior corona </w:t>
      </w:r>
      <w:proofErr w:type="spellStart"/>
      <w:r w:rsidR="00A61E11" w:rsidRPr="00AE2841">
        <w:rPr>
          <w:rFonts w:ascii="Arial" w:hAnsi="Arial" w:cs="Arial"/>
        </w:rPr>
        <w:t>radiata</w:t>
      </w:r>
      <w:proofErr w:type="spellEnd"/>
      <w:r w:rsidR="00A61E11" w:rsidRPr="00AE2841">
        <w:rPr>
          <w:rFonts w:ascii="Arial" w:hAnsi="Arial" w:cs="Arial"/>
        </w:rPr>
        <w:t xml:space="preserve"> is associated with connections to the anterior cingulate cortex, a structure known to play an important part in attentional control. </w:t>
      </w:r>
    </w:p>
    <w:p w14:paraId="5F85848C" w14:textId="35ED8589" w:rsidR="00E617EE" w:rsidRPr="00AE2841" w:rsidRDefault="007A33C3" w:rsidP="006C2689">
      <w:pPr>
        <w:rPr>
          <w:rFonts w:ascii="Arial" w:hAnsi="Arial" w:cs="Arial"/>
        </w:rPr>
      </w:pPr>
      <w:r w:rsidRPr="00AE2841">
        <w:rPr>
          <w:rFonts w:ascii="Arial" w:hAnsi="Arial" w:cs="Arial"/>
        </w:rPr>
        <w:tab/>
      </w:r>
      <w:r w:rsidR="0013721C" w:rsidRPr="00AE2841">
        <w:rPr>
          <w:rFonts w:ascii="Arial" w:hAnsi="Arial" w:cs="Arial"/>
        </w:rPr>
        <w:t xml:space="preserve"> </w:t>
      </w:r>
    </w:p>
    <w:p w14:paraId="75CE1765" w14:textId="3B5A78C4" w:rsidR="0008199B" w:rsidRPr="00AE2841" w:rsidRDefault="00FA6D79" w:rsidP="006C2689">
      <w:pPr>
        <w:rPr>
          <w:rFonts w:ascii="Arial" w:hAnsi="Arial" w:cs="Arial"/>
          <w:b/>
        </w:rPr>
      </w:pPr>
      <w:r w:rsidRPr="00AE2841">
        <w:rPr>
          <w:rFonts w:ascii="Arial" w:hAnsi="Arial" w:cs="Arial"/>
          <w:b/>
        </w:rPr>
        <w:t>Applications</w:t>
      </w:r>
    </w:p>
    <w:p w14:paraId="6630D2FF" w14:textId="77777777" w:rsidR="00FA6D79" w:rsidRPr="00AE2841" w:rsidRDefault="00FA6D79" w:rsidP="006C2689">
      <w:pPr>
        <w:rPr>
          <w:rFonts w:ascii="Arial" w:hAnsi="Arial" w:cs="Arial"/>
        </w:rPr>
      </w:pPr>
    </w:p>
    <w:p w14:paraId="2AE56193" w14:textId="00124811" w:rsidR="00CC7F5B" w:rsidRPr="00AE2841" w:rsidRDefault="005238A9" w:rsidP="00184322">
      <w:pPr>
        <w:ind w:firstLine="720"/>
        <w:rPr>
          <w:rFonts w:ascii="Arial" w:hAnsi="Arial" w:cs="Arial"/>
        </w:rPr>
      </w:pPr>
      <w:r w:rsidRPr="00AE2841">
        <w:rPr>
          <w:rFonts w:ascii="Arial" w:hAnsi="Arial" w:cs="Arial"/>
        </w:rPr>
        <w:t>Because d</w:t>
      </w:r>
      <w:r w:rsidR="00CC7F5B" w:rsidRPr="00AE2841">
        <w:rPr>
          <w:rFonts w:ascii="Arial" w:hAnsi="Arial" w:cs="Arial"/>
        </w:rPr>
        <w:t>iffusion imaging</w:t>
      </w:r>
      <w:r w:rsidRPr="00AE2841">
        <w:rPr>
          <w:rFonts w:ascii="Arial" w:hAnsi="Arial" w:cs="Arial"/>
        </w:rPr>
        <w:t xml:space="preserve"> can </w:t>
      </w:r>
      <w:r w:rsidR="00CC7F5B" w:rsidRPr="00AE2841">
        <w:rPr>
          <w:rFonts w:ascii="Arial" w:hAnsi="Arial" w:cs="Arial"/>
        </w:rPr>
        <w:t xml:space="preserve">reveal differences in white matter structure that </w:t>
      </w:r>
      <w:r w:rsidRPr="00AE2841">
        <w:rPr>
          <w:rFonts w:ascii="Arial" w:hAnsi="Arial" w:cs="Arial"/>
        </w:rPr>
        <w:t xml:space="preserve">are often not visible </w:t>
      </w:r>
      <w:r w:rsidR="00CC7F5B" w:rsidRPr="00AE2841">
        <w:rPr>
          <w:rFonts w:ascii="Arial" w:hAnsi="Arial" w:cs="Arial"/>
        </w:rPr>
        <w:t>with traditional MR</w:t>
      </w:r>
      <w:r w:rsidRPr="00AE2841">
        <w:rPr>
          <w:rFonts w:ascii="Arial" w:hAnsi="Arial" w:cs="Arial"/>
        </w:rPr>
        <w:t xml:space="preserve">I imaging, it is an important tool for understanding brain structure and function. </w:t>
      </w:r>
      <w:r w:rsidR="00FD27A1" w:rsidRPr="00AE2841">
        <w:rPr>
          <w:rFonts w:ascii="Arial" w:hAnsi="Arial" w:cs="Arial"/>
        </w:rPr>
        <w:t xml:space="preserve">In this experiment we identified a clinically relevant marker for traumatic brain injury that may be used to predict the behavioral consequences of </w:t>
      </w:r>
      <w:r w:rsidR="0036573B" w:rsidRPr="00AE2841">
        <w:rPr>
          <w:rFonts w:ascii="Arial" w:hAnsi="Arial" w:cs="Arial"/>
        </w:rPr>
        <w:t xml:space="preserve">such an </w:t>
      </w:r>
      <w:r w:rsidR="00FD27A1" w:rsidRPr="00AE2841">
        <w:rPr>
          <w:rFonts w:ascii="Arial" w:hAnsi="Arial" w:cs="Arial"/>
        </w:rPr>
        <w:t xml:space="preserve">injury. </w:t>
      </w:r>
      <w:r w:rsidR="00750640" w:rsidRPr="00AE2841">
        <w:rPr>
          <w:rFonts w:ascii="Arial" w:hAnsi="Arial" w:cs="Arial"/>
        </w:rPr>
        <w:t xml:space="preserve">DTI has been especially useful in the study of brain development, as changes in white matter structure are found throughout the lifespan from early childhood through </w:t>
      </w:r>
      <w:r w:rsidR="00145C4C" w:rsidRPr="00AE2841">
        <w:rPr>
          <w:rFonts w:ascii="Arial" w:hAnsi="Arial" w:cs="Arial"/>
        </w:rPr>
        <w:t xml:space="preserve">late adulthood. </w:t>
      </w:r>
      <w:r w:rsidR="008A60A8" w:rsidRPr="00AE2841">
        <w:rPr>
          <w:rFonts w:ascii="Arial" w:hAnsi="Arial" w:cs="Arial"/>
        </w:rPr>
        <w:t xml:space="preserve">For example, aging </w:t>
      </w:r>
      <w:r w:rsidR="005528EA" w:rsidRPr="00AE2841">
        <w:rPr>
          <w:rFonts w:ascii="Arial" w:hAnsi="Arial" w:cs="Arial"/>
        </w:rPr>
        <w:t xml:space="preserve">in older adults </w:t>
      </w:r>
      <w:r w:rsidR="008A60A8" w:rsidRPr="00AE2841">
        <w:rPr>
          <w:rFonts w:ascii="Arial" w:hAnsi="Arial" w:cs="Arial"/>
        </w:rPr>
        <w:t>is associated with a decline in fractional anisotropy.</w:t>
      </w:r>
    </w:p>
    <w:p w14:paraId="31BDB52D" w14:textId="763C1DFB" w:rsidR="002C033F" w:rsidRPr="00AE2841" w:rsidRDefault="002C033F" w:rsidP="00184322">
      <w:pPr>
        <w:ind w:firstLine="720"/>
        <w:rPr>
          <w:rFonts w:ascii="Arial" w:hAnsi="Arial" w:cs="Arial"/>
        </w:rPr>
      </w:pPr>
      <w:r w:rsidRPr="00AE2841">
        <w:rPr>
          <w:rFonts w:ascii="Arial" w:hAnsi="Arial" w:cs="Arial"/>
        </w:rPr>
        <w:t>More sophisticated analysis of diffusion images allow</w:t>
      </w:r>
      <w:r w:rsidR="0057593C" w:rsidRPr="00AE2841">
        <w:rPr>
          <w:rFonts w:ascii="Arial" w:hAnsi="Arial" w:cs="Arial"/>
        </w:rPr>
        <w:t>s</w:t>
      </w:r>
      <w:r w:rsidRPr="00AE2841">
        <w:rPr>
          <w:rFonts w:ascii="Arial" w:hAnsi="Arial" w:cs="Arial"/>
        </w:rPr>
        <w:t xml:space="preserve"> for the reconstruction and tracing of fiber tracts in the brain, a process known as </w:t>
      </w:r>
      <w:proofErr w:type="spellStart"/>
      <w:r w:rsidRPr="00AE2841">
        <w:rPr>
          <w:rFonts w:ascii="Arial" w:hAnsi="Arial" w:cs="Arial"/>
          <w:i/>
        </w:rPr>
        <w:t>tractography</w:t>
      </w:r>
      <w:proofErr w:type="spellEnd"/>
      <w:r w:rsidRPr="00AE2841">
        <w:rPr>
          <w:rFonts w:ascii="Arial" w:hAnsi="Arial" w:cs="Arial"/>
        </w:rPr>
        <w:t xml:space="preserve">. </w:t>
      </w:r>
      <w:proofErr w:type="spellStart"/>
      <w:r w:rsidRPr="00AE2841">
        <w:rPr>
          <w:rFonts w:ascii="Arial" w:hAnsi="Arial" w:cs="Arial"/>
        </w:rPr>
        <w:t>Tractography</w:t>
      </w:r>
      <w:proofErr w:type="spellEnd"/>
      <w:r w:rsidRPr="00AE2841">
        <w:rPr>
          <w:rFonts w:ascii="Arial" w:hAnsi="Arial" w:cs="Arial"/>
        </w:rPr>
        <w:t xml:space="preserve"> uses the directional information in contiguous voxels to trace specific fiber bundles as t</w:t>
      </w:r>
      <w:r w:rsidR="00CA532E" w:rsidRPr="00AE2841">
        <w:rPr>
          <w:rFonts w:ascii="Arial" w:hAnsi="Arial" w:cs="Arial"/>
        </w:rPr>
        <w:t xml:space="preserve">hey traverse through the brain and can help to build models of the various interconnections among brain structures. </w:t>
      </w:r>
      <w:r w:rsidR="004B332A" w:rsidRPr="00AE2841">
        <w:rPr>
          <w:rFonts w:ascii="Arial" w:hAnsi="Arial" w:cs="Arial"/>
        </w:rPr>
        <w:t xml:space="preserve">This technique can be used to study the connections between individual brain regions of interest, or alternatively to analyze the entire connectome, or </w:t>
      </w:r>
      <w:r w:rsidR="00E8261A" w:rsidRPr="00AE2841">
        <w:rPr>
          <w:rFonts w:ascii="Arial" w:hAnsi="Arial" w:cs="Arial"/>
        </w:rPr>
        <w:t xml:space="preserve">complex </w:t>
      </w:r>
      <w:r w:rsidR="004B332A" w:rsidRPr="00AE2841">
        <w:rPr>
          <w:rFonts w:ascii="Arial" w:hAnsi="Arial" w:cs="Arial"/>
        </w:rPr>
        <w:t xml:space="preserve">network structure, of the brain. </w:t>
      </w:r>
    </w:p>
    <w:p w14:paraId="3CDCFF99" w14:textId="77777777" w:rsidR="00CC7F5B" w:rsidRPr="00AE2841" w:rsidDel="00CF58E6" w:rsidRDefault="00CC7F5B">
      <w:pPr>
        <w:rPr>
          <w:del w:id="77" w:author="Jessica Stanis" w:date="2016-01-05T12:05:00Z"/>
          <w:rFonts w:ascii="Arial" w:hAnsi="Arial" w:cs="Arial"/>
        </w:rPr>
      </w:pPr>
    </w:p>
    <w:p w14:paraId="448135F9" w14:textId="77777777" w:rsidR="007A33C3" w:rsidRPr="00AE2841" w:rsidRDefault="007A33C3" w:rsidP="00184322">
      <w:pPr>
        <w:rPr>
          <w:rFonts w:ascii="Arial" w:hAnsi="Arial" w:cs="Arial"/>
        </w:rPr>
      </w:pPr>
    </w:p>
    <w:p w14:paraId="7A1B7A8B" w14:textId="29A0EE80" w:rsidR="00FA6D79" w:rsidRPr="00AE2841" w:rsidRDefault="00FA6D79" w:rsidP="00184322">
      <w:pPr>
        <w:rPr>
          <w:rFonts w:ascii="Arial" w:hAnsi="Arial" w:cs="Arial"/>
          <w:b/>
        </w:rPr>
      </w:pPr>
      <w:r w:rsidRPr="00AE2841">
        <w:rPr>
          <w:rFonts w:ascii="Arial" w:hAnsi="Arial" w:cs="Arial"/>
          <w:b/>
        </w:rPr>
        <w:t>Legend</w:t>
      </w:r>
    </w:p>
    <w:p w14:paraId="33E4AF10" w14:textId="77777777" w:rsidR="00745705" w:rsidRPr="00AE2841" w:rsidRDefault="00745705" w:rsidP="00184322">
      <w:pPr>
        <w:rPr>
          <w:rFonts w:ascii="Arial" w:hAnsi="Arial" w:cs="Arial"/>
          <w:b/>
        </w:rPr>
      </w:pPr>
    </w:p>
    <w:p w14:paraId="3E2CE608" w14:textId="78AF8640" w:rsidR="00257337" w:rsidRPr="00AE2841" w:rsidRDefault="00D8223B" w:rsidP="00184322">
      <w:pPr>
        <w:rPr>
          <w:rFonts w:ascii="Arial" w:hAnsi="Arial" w:cs="Arial"/>
        </w:rPr>
      </w:pPr>
      <w:r w:rsidRPr="00AE2841">
        <w:rPr>
          <w:rFonts w:ascii="Arial" w:hAnsi="Arial" w:cs="Arial"/>
          <w:b/>
        </w:rPr>
        <w:lastRenderedPageBreak/>
        <w:t>Figure 1</w:t>
      </w:r>
      <w:r w:rsidR="00674A77" w:rsidRPr="00AE2841">
        <w:rPr>
          <w:rFonts w:ascii="Arial" w:hAnsi="Arial" w:cs="Arial"/>
          <w:b/>
        </w:rPr>
        <w:t xml:space="preserve">: </w:t>
      </w:r>
      <w:r w:rsidR="00051850" w:rsidRPr="00AE2841">
        <w:rPr>
          <w:rFonts w:ascii="Arial" w:hAnsi="Arial" w:cs="Arial"/>
          <w:b/>
        </w:rPr>
        <w:t>Diffusion anisotropy</w:t>
      </w:r>
      <w:r w:rsidR="008F2586" w:rsidRPr="00AE2841">
        <w:rPr>
          <w:rFonts w:ascii="Arial" w:hAnsi="Arial" w:cs="Arial"/>
          <w:b/>
        </w:rPr>
        <w:t>.</w:t>
      </w:r>
      <w:r w:rsidR="00D84C4B" w:rsidRPr="00AE2841">
        <w:rPr>
          <w:rFonts w:ascii="Arial" w:hAnsi="Arial" w:cs="Arial"/>
          <w:b/>
        </w:rPr>
        <w:t xml:space="preserve"> </w:t>
      </w:r>
      <w:del w:id="78" w:author="Jessica Stanis" w:date="2016-01-05T14:11:00Z">
        <w:r w:rsidR="00674A77" w:rsidRPr="00AE2841" w:rsidDel="00BD1D43">
          <w:rPr>
            <w:rFonts w:ascii="Arial" w:hAnsi="Arial" w:cs="Arial"/>
            <w:b/>
          </w:rPr>
          <w:delText xml:space="preserve"> </w:delText>
        </w:r>
      </w:del>
      <w:r w:rsidR="00051850" w:rsidRPr="00AE2841">
        <w:rPr>
          <w:rFonts w:ascii="Arial" w:hAnsi="Arial" w:cs="Arial"/>
        </w:rPr>
        <w:t>When the direction of diffusion is unconstrained and random, movement is measured in all directions equally</w:t>
      </w:r>
      <w:r w:rsidR="008F2586" w:rsidRPr="00AE2841">
        <w:rPr>
          <w:rFonts w:ascii="Arial" w:hAnsi="Arial" w:cs="Arial"/>
        </w:rPr>
        <w:t>.</w:t>
      </w:r>
      <w:r w:rsidR="00051850" w:rsidRPr="00AE2841">
        <w:rPr>
          <w:rFonts w:ascii="Arial" w:hAnsi="Arial" w:cs="Arial"/>
        </w:rPr>
        <w:t xml:space="preserve"> This is </w:t>
      </w:r>
      <w:r w:rsidR="00051850" w:rsidRPr="00AE2841">
        <w:rPr>
          <w:rFonts w:ascii="Arial" w:hAnsi="Arial" w:cs="Arial"/>
          <w:i/>
        </w:rPr>
        <w:t>isotropic</w:t>
      </w:r>
      <w:r w:rsidR="00051850" w:rsidRPr="00AE2841">
        <w:rPr>
          <w:rFonts w:ascii="Arial" w:hAnsi="Arial" w:cs="Arial"/>
        </w:rPr>
        <w:t xml:space="preserve"> diffusion</w:t>
      </w:r>
      <w:r w:rsidR="00877BAF" w:rsidRPr="00AE2841">
        <w:rPr>
          <w:rFonts w:ascii="Arial" w:hAnsi="Arial" w:cs="Arial"/>
        </w:rPr>
        <w:t xml:space="preserve"> </w:t>
      </w:r>
      <w:r w:rsidR="00877BAF" w:rsidRPr="00D65E52">
        <w:rPr>
          <w:rFonts w:ascii="Arial" w:hAnsi="Arial" w:cs="Arial"/>
        </w:rPr>
        <w:t>(A)</w:t>
      </w:r>
      <w:r w:rsidR="00051850" w:rsidRPr="00AE2841">
        <w:rPr>
          <w:rFonts w:ascii="Arial" w:hAnsi="Arial" w:cs="Arial"/>
        </w:rPr>
        <w:t xml:space="preserve">. When water molecules are contained within the axon of a neuron, diffusion is </w:t>
      </w:r>
      <w:r w:rsidR="00051850" w:rsidRPr="00AE2841">
        <w:rPr>
          <w:rFonts w:ascii="Arial" w:hAnsi="Arial" w:cs="Arial"/>
          <w:i/>
        </w:rPr>
        <w:t>anisotropic</w:t>
      </w:r>
      <w:r w:rsidR="00051850" w:rsidRPr="00AE2841">
        <w:rPr>
          <w:rFonts w:ascii="Arial" w:hAnsi="Arial" w:cs="Arial"/>
        </w:rPr>
        <w:t>, tending to occur more frequently along the direction of the axon</w:t>
      </w:r>
      <w:r w:rsidR="00877BAF" w:rsidRPr="00AE2841">
        <w:rPr>
          <w:rFonts w:ascii="Arial" w:hAnsi="Arial" w:cs="Arial"/>
        </w:rPr>
        <w:t xml:space="preserve"> </w:t>
      </w:r>
      <w:r w:rsidR="00877BAF" w:rsidRPr="00D65E52">
        <w:rPr>
          <w:rFonts w:ascii="Arial" w:hAnsi="Arial" w:cs="Arial"/>
        </w:rPr>
        <w:t>(B)</w:t>
      </w:r>
      <w:r w:rsidR="00051850" w:rsidRPr="00AE2841">
        <w:rPr>
          <w:rFonts w:ascii="Arial" w:hAnsi="Arial" w:cs="Arial"/>
        </w:rPr>
        <w:t xml:space="preserve">. </w:t>
      </w:r>
    </w:p>
    <w:p w14:paraId="3C131B49" w14:textId="77777777" w:rsidR="00113944" w:rsidRPr="00AE2841" w:rsidRDefault="00113944" w:rsidP="00184322">
      <w:pPr>
        <w:rPr>
          <w:rFonts w:ascii="Arial" w:hAnsi="Arial" w:cs="Arial"/>
        </w:rPr>
      </w:pPr>
    </w:p>
    <w:p w14:paraId="2409D2F7" w14:textId="142E7860" w:rsidR="0053720A" w:rsidRPr="00AE2841" w:rsidRDefault="0053720A" w:rsidP="00184322">
      <w:pPr>
        <w:rPr>
          <w:rFonts w:ascii="Arial" w:hAnsi="Arial" w:cs="Arial"/>
        </w:rPr>
      </w:pPr>
      <w:r w:rsidRPr="00AE2841">
        <w:rPr>
          <w:rFonts w:ascii="Arial" w:hAnsi="Arial" w:cs="Arial"/>
          <w:b/>
        </w:rPr>
        <w:t xml:space="preserve">Figure 2: Regions of interest. </w:t>
      </w:r>
      <w:r w:rsidRPr="00AE2841">
        <w:rPr>
          <w:rFonts w:ascii="Arial" w:hAnsi="Arial" w:cs="Arial"/>
        </w:rPr>
        <w:t>The three ROIs</w:t>
      </w:r>
      <w:ins w:id="79" w:author="Jessica Stanis" w:date="2016-01-05T14:13:00Z">
        <w:r w:rsidR="00BD1D43">
          <w:rPr>
            <w:rFonts w:ascii="Arial" w:hAnsi="Arial" w:cs="Arial"/>
          </w:rPr>
          <w:t>,</w:t>
        </w:r>
      </w:ins>
      <w:r w:rsidRPr="00AE2841">
        <w:rPr>
          <w:rFonts w:ascii="Arial" w:hAnsi="Arial" w:cs="Arial"/>
        </w:rPr>
        <w:t xml:space="preserve"> defined from the ICBM DTI-81 atlas, </w:t>
      </w:r>
      <w:ins w:id="80" w:author="Jessica Stanis" w:date="2016-01-05T14:13:00Z">
        <w:r w:rsidR="00BD1D43">
          <w:rPr>
            <w:rFonts w:ascii="Arial" w:hAnsi="Arial" w:cs="Arial"/>
          </w:rPr>
          <w:t xml:space="preserve">are </w:t>
        </w:r>
      </w:ins>
      <w:r w:rsidRPr="00AE2841">
        <w:rPr>
          <w:rFonts w:ascii="Arial" w:hAnsi="Arial" w:cs="Arial"/>
        </w:rPr>
        <w:t xml:space="preserve">shown here in horizontal slices through the brain. In green is the splenium of the corpus callosum. The splenium is the most posterior part of the corpus callosum. In blue is the anterior corona </w:t>
      </w:r>
      <w:proofErr w:type="spellStart"/>
      <w:r w:rsidRPr="00AE2841">
        <w:rPr>
          <w:rFonts w:ascii="Arial" w:hAnsi="Arial" w:cs="Arial"/>
        </w:rPr>
        <w:t>radiata</w:t>
      </w:r>
      <w:proofErr w:type="spellEnd"/>
      <w:r w:rsidRPr="00AE2841">
        <w:rPr>
          <w:rFonts w:ascii="Arial" w:hAnsi="Arial" w:cs="Arial"/>
        </w:rPr>
        <w:t xml:space="preserve">. The superior longitudinal fasciculus is shown in red. </w:t>
      </w:r>
    </w:p>
    <w:p w14:paraId="4469D7E9" w14:textId="77777777" w:rsidR="00051850" w:rsidRPr="00AE2841" w:rsidRDefault="00051850" w:rsidP="00184322">
      <w:pPr>
        <w:rPr>
          <w:rFonts w:ascii="Arial" w:hAnsi="Arial" w:cs="Arial"/>
        </w:rPr>
      </w:pPr>
    </w:p>
    <w:p w14:paraId="580736F7" w14:textId="14558C5B" w:rsidR="00051850" w:rsidRPr="00AE2841" w:rsidRDefault="00051850" w:rsidP="00184322">
      <w:pPr>
        <w:rPr>
          <w:rFonts w:ascii="Arial" w:hAnsi="Arial" w:cs="Arial"/>
        </w:rPr>
      </w:pPr>
      <w:r w:rsidRPr="00AE2841">
        <w:rPr>
          <w:rFonts w:ascii="Arial" w:hAnsi="Arial" w:cs="Arial"/>
          <w:b/>
        </w:rPr>
        <w:t xml:space="preserve">Figure 3: </w:t>
      </w:r>
      <w:r w:rsidR="00D20814" w:rsidRPr="00AE2841">
        <w:rPr>
          <w:rFonts w:ascii="Arial" w:hAnsi="Arial" w:cs="Arial"/>
          <w:b/>
        </w:rPr>
        <w:t>Reduced anisotropy in patients with TBI</w:t>
      </w:r>
      <w:r w:rsidR="00502463" w:rsidRPr="00AE2841">
        <w:rPr>
          <w:rFonts w:ascii="Arial" w:hAnsi="Arial" w:cs="Arial"/>
          <w:b/>
        </w:rPr>
        <w:t xml:space="preserve"> and relationship with attentional control. </w:t>
      </w:r>
      <w:del w:id="81" w:author="Jessica Stanis" w:date="2016-01-05T14:17:00Z">
        <w:r w:rsidR="00502463" w:rsidRPr="00AE2841" w:rsidDel="00D65E52">
          <w:rPr>
            <w:rFonts w:ascii="Arial" w:hAnsi="Arial" w:cs="Arial"/>
          </w:rPr>
          <w:delText xml:space="preserve"> </w:delText>
        </w:r>
      </w:del>
      <w:r w:rsidR="00052D24" w:rsidRPr="00AE2841">
        <w:rPr>
          <w:rFonts w:ascii="Arial" w:hAnsi="Arial" w:cs="Arial"/>
        </w:rPr>
        <w:t xml:space="preserve">(A) </w:t>
      </w:r>
      <w:r w:rsidR="00502463" w:rsidRPr="00AE2841">
        <w:rPr>
          <w:rFonts w:ascii="Arial" w:hAnsi="Arial" w:cs="Arial"/>
        </w:rPr>
        <w:t xml:space="preserve">FA values are significantly lower in TBI patients compared with healthy controls in all 3 ROIs. </w:t>
      </w:r>
      <w:r w:rsidR="00052D24" w:rsidRPr="00AE2841">
        <w:rPr>
          <w:rFonts w:ascii="Arial" w:hAnsi="Arial" w:cs="Arial"/>
        </w:rPr>
        <w:t xml:space="preserve">(B) </w:t>
      </w:r>
      <w:r w:rsidR="00502463" w:rsidRPr="00AE2841">
        <w:rPr>
          <w:rFonts w:ascii="Arial" w:hAnsi="Arial" w:cs="Arial"/>
        </w:rPr>
        <w:t xml:space="preserve">FA in the anterior corona </w:t>
      </w:r>
      <w:proofErr w:type="spellStart"/>
      <w:r w:rsidR="00502463" w:rsidRPr="00AE2841">
        <w:rPr>
          <w:rFonts w:ascii="Arial" w:hAnsi="Arial" w:cs="Arial"/>
        </w:rPr>
        <w:t>radiata</w:t>
      </w:r>
      <w:proofErr w:type="spellEnd"/>
      <w:r w:rsidR="00502463" w:rsidRPr="00AE2841">
        <w:rPr>
          <w:rFonts w:ascii="Arial" w:hAnsi="Arial" w:cs="Arial"/>
        </w:rPr>
        <w:t xml:space="preserve"> correlates negatively with </w:t>
      </w:r>
      <w:r w:rsidR="00052D24" w:rsidRPr="00AE2841">
        <w:rPr>
          <w:rFonts w:ascii="Arial" w:hAnsi="Arial" w:cs="Arial"/>
        </w:rPr>
        <w:t xml:space="preserve">increased </w:t>
      </w:r>
      <w:proofErr w:type="spellStart"/>
      <w:r w:rsidR="00052D24" w:rsidRPr="00AE2841">
        <w:rPr>
          <w:rFonts w:ascii="Arial" w:hAnsi="Arial" w:cs="Arial"/>
        </w:rPr>
        <w:t>incongruency</w:t>
      </w:r>
      <w:proofErr w:type="spellEnd"/>
      <w:r w:rsidR="00052D24" w:rsidRPr="00AE2841">
        <w:rPr>
          <w:rFonts w:ascii="Arial" w:hAnsi="Arial" w:cs="Arial"/>
        </w:rPr>
        <w:t xml:space="preserve"> effect in the attention task. </w:t>
      </w:r>
    </w:p>
    <w:p w14:paraId="2B8CEA5A" w14:textId="77777777" w:rsidR="00051850" w:rsidRPr="00AE2841" w:rsidDel="00CF58E6" w:rsidRDefault="00051850">
      <w:pPr>
        <w:rPr>
          <w:del w:id="82" w:author="Jessica Stanis" w:date="2016-01-05T12:06:00Z"/>
          <w:rFonts w:ascii="Arial" w:hAnsi="Arial" w:cs="Arial"/>
        </w:rPr>
      </w:pPr>
    </w:p>
    <w:p w14:paraId="64AFB222" w14:textId="77777777" w:rsidR="00555B8F" w:rsidRPr="00AE2841" w:rsidRDefault="00555B8F" w:rsidP="00184322">
      <w:pPr>
        <w:rPr>
          <w:rFonts w:ascii="Arial" w:hAnsi="Arial" w:cs="Arial"/>
          <w:b/>
        </w:rPr>
      </w:pPr>
    </w:p>
    <w:p w14:paraId="4C975063" w14:textId="31F7BC6A" w:rsidR="006F2071" w:rsidRPr="00AE2841" w:rsidRDefault="00113944" w:rsidP="00184322">
      <w:pPr>
        <w:rPr>
          <w:rFonts w:ascii="Arial" w:hAnsi="Arial" w:cs="Arial"/>
        </w:rPr>
      </w:pPr>
      <w:r w:rsidRPr="00AE2841">
        <w:rPr>
          <w:rFonts w:ascii="Arial" w:hAnsi="Arial" w:cs="Arial"/>
          <w:b/>
        </w:rPr>
        <w:t>References</w:t>
      </w:r>
    </w:p>
    <w:p w14:paraId="0D5F4E42" w14:textId="77777777" w:rsidR="00B857C4" w:rsidRPr="00AE2841" w:rsidDel="00CF58E6" w:rsidRDefault="00B857C4">
      <w:pPr>
        <w:rPr>
          <w:del w:id="83" w:author="Jessica Stanis" w:date="2016-01-05T12:06:00Z"/>
          <w:rFonts w:ascii="Arial" w:hAnsi="Arial" w:cs="Arial"/>
        </w:rPr>
      </w:pPr>
    </w:p>
    <w:p w14:paraId="5938E30E" w14:textId="77777777" w:rsidR="00B857C4" w:rsidRPr="00AE2841" w:rsidRDefault="00B857C4" w:rsidP="00184322">
      <w:pPr>
        <w:rPr>
          <w:rFonts w:ascii="Arial" w:hAnsi="Arial" w:cs="Arial"/>
        </w:rPr>
      </w:pPr>
    </w:p>
    <w:p w14:paraId="01A70623" w14:textId="77777777" w:rsidR="005404A2" w:rsidRPr="005404A2" w:rsidRDefault="00B857C4" w:rsidP="005404A2">
      <w:pPr>
        <w:pStyle w:val="EndNoteBibliography"/>
        <w:ind w:left="720" w:hanging="720"/>
        <w:rPr>
          <w:noProof/>
        </w:rPr>
      </w:pPr>
      <w:r w:rsidRPr="00AE2841">
        <w:rPr>
          <w:rFonts w:ascii="Arial" w:hAnsi="Arial" w:cs="Arial"/>
        </w:rPr>
        <w:fldChar w:fldCharType="begin"/>
      </w:r>
      <w:r w:rsidRPr="00AE2841">
        <w:rPr>
          <w:rFonts w:ascii="Arial" w:hAnsi="Arial" w:cs="Arial"/>
        </w:rPr>
        <w:instrText xml:space="preserve"> ADDIN EN.REFLIST </w:instrText>
      </w:r>
      <w:r w:rsidRPr="00AE2841">
        <w:rPr>
          <w:rFonts w:ascii="Arial" w:hAnsi="Arial" w:cs="Arial"/>
        </w:rPr>
        <w:fldChar w:fldCharType="separate"/>
      </w:r>
      <w:r w:rsidR="005404A2" w:rsidRPr="005404A2">
        <w:rPr>
          <w:noProof/>
        </w:rPr>
        <w:t>1.</w:t>
      </w:r>
      <w:r w:rsidR="005404A2" w:rsidRPr="005404A2">
        <w:rPr>
          <w:noProof/>
        </w:rPr>
        <w:tab/>
        <w:t>Kraus, M.F.</w:t>
      </w:r>
      <w:r w:rsidR="005404A2" w:rsidRPr="005404A2">
        <w:rPr>
          <w:i/>
          <w:noProof/>
        </w:rPr>
        <w:t>, et al.</w:t>
      </w:r>
      <w:r w:rsidR="005404A2" w:rsidRPr="005404A2">
        <w:rPr>
          <w:noProof/>
        </w:rPr>
        <w:t xml:space="preserve"> White matter integrity and cognition in chronic traumatic brain injury: a diffusion tensor imaging study. </w:t>
      </w:r>
      <w:r w:rsidR="005404A2" w:rsidRPr="005404A2">
        <w:rPr>
          <w:i/>
          <w:noProof/>
        </w:rPr>
        <w:t>Brain</w:t>
      </w:r>
      <w:r w:rsidR="005404A2" w:rsidRPr="005404A2">
        <w:rPr>
          <w:noProof/>
        </w:rPr>
        <w:t xml:space="preserve"> </w:t>
      </w:r>
      <w:r w:rsidR="005404A2" w:rsidRPr="005404A2">
        <w:rPr>
          <w:b/>
          <w:noProof/>
        </w:rPr>
        <w:t>130</w:t>
      </w:r>
      <w:r w:rsidR="005404A2" w:rsidRPr="005404A2">
        <w:rPr>
          <w:noProof/>
        </w:rPr>
        <w:t>, 2508-2519 (2007).</w:t>
      </w:r>
    </w:p>
    <w:p w14:paraId="03853131" w14:textId="77777777" w:rsidR="005404A2" w:rsidRPr="005404A2" w:rsidRDefault="005404A2" w:rsidP="005404A2">
      <w:pPr>
        <w:pStyle w:val="EndNoteBibliography"/>
        <w:ind w:left="720" w:hanging="720"/>
        <w:rPr>
          <w:noProof/>
        </w:rPr>
      </w:pPr>
      <w:r w:rsidRPr="005404A2">
        <w:rPr>
          <w:noProof/>
        </w:rPr>
        <w:t>2.</w:t>
      </w:r>
      <w:r w:rsidRPr="005404A2">
        <w:rPr>
          <w:noProof/>
        </w:rPr>
        <w:tab/>
        <w:t>Niogi, S.N.</w:t>
      </w:r>
      <w:r w:rsidRPr="005404A2">
        <w:rPr>
          <w:i/>
          <w:noProof/>
        </w:rPr>
        <w:t>, et al.</w:t>
      </w:r>
      <w:r w:rsidRPr="005404A2">
        <w:rPr>
          <w:noProof/>
        </w:rPr>
        <w:t xml:space="preserve"> Structural dissociation of attentional control and memory in adults with and without mild traumatic brain injury. </w:t>
      </w:r>
      <w:r w:rsidRPr="005404A2">
        <w:rPr>
          <w:i/>
          <w:noProof/>
        </w:rPr>
        <w:t>Brain</w:t>
      </w:r>
      <w:r w:rsidRPr="005404A2">
        <w:rPr>
          <w:noProof/>
        </w:rPr>
        <w:t xml:space="preserve"> </w:t>
      </w:r>
      <w:r w:rsidRPr="005404A2">
        <w:rPr>
          <w:b/>
          <w:noProof/>
        </w:rPr>
        <w:t>131</w:t>
      </w:r>
      <w:r w:rsidRPr="005404A2">
        <w:rPr>
          <w:noProof/>
        </w:rPr>
        <w:t>, 3209-3221 (2008).</w:t>
      </w:r>
    </w:p>
    <w:p w14:paraId="130F89FA" w14:textId="77777777" w:rsidR="005404A2" w:rsidRPr="005404A2" w:rsidRDefault="005404A2" w:rsidP="005404A2">
      <w:pPr>
        <w:pStyle w:val="EndNoteBibliography"/>
        <w:ind w:left="720" w:hanging="720"/>
        <w:rPr>
          <w:noProof/>
        </w:rPr>
      </w:pPr>
      <w:r w:rsidRPr="005404A2">
        <w:rPr>
          <w:noProof/>
        </w:rPr>
        <w:t>3.</w:t>
      </w:r>
      <w:r w:rsidRPr="005404A2">
        <w:rPr>
          <w:noProof/>
        </w:rPr>
        <w:tab/>
        <w:t xml:space="preserve">Fan, J., McCandliss, B.D., Sommer, T., Raz, A. &amp; Posner, M.I. Testing the efficiency and independence of attentional networks. </w:t>
      </w:r>
      <w:r w:rsidRPr="005404A2">
        <w:rPr>
          <w:i/>
          <w:noProof/>
        </w:rPr>
        <w:t>J Cogn Neurosci</w:t>
      </w:r>
      <w:r w:rsidRPr="005404A2">
        <w:rPr>
          <w:noProof/>
        </w:rPr>
        <w:t xml:space="preserve"> </w:t>
      </w:r>
      <w:r w:rsidRPr="005404A2">
        <w:rPr>
          <w:b/>
          <w:noProof/>
        </w:rPr>
        <w:t>14</w:t>
      </w:r>
      <w:r w:rsidRPr="005404A2">
        <w:rPr>
          <w:noProof/>
        </w:rPr>
        <w:t>, 340-347 (2002).</w:t>
      </w:r>
    </w:p>
    <w:p w14:paraId="796D7F59" w14:textId="27BCDA4D" w:rsidR="005C4328" w:rsidRPr="00AE2841" w:rsidRDefault="00B857C4" w:rsidP="00184322">
      <w:pPr>
        <w:rPr>
          <w:rFonts w:ascii="Arial" w:hAnsi="Arial" w:cs="Arial"/>
        </w:rPr>
      </w:pPr>
      <w:r w:rsidRPr="00AE2841">
        <w:rPr>
          <w:rFonts w:ascii="Arial" w:hAnsi="Arial" w:cs="Arial"/>
        </w:rPr>
        <w:fldChar w:fldCharType="end"/>
      </w:r>
    </w:p>
    <w:sectPr w:rsidR="005C4328" w:rsidRPr="00AE2841" w:rsidSect="0018432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Jessica Stanis" w:date="2016-01-05T12:20:00Z" w:initials="JS">
    <w:p w14:paraId="48EFFA21" w14:textId="17A3A511" w:rsidR="00BD1D43" w:rsidRDefault="00BD1D43">
      <w:pPr>
        <w:pStyle w:val="CommentText"/>
      </w:pPr>
      <w:r>
        <w:rPr>
          <w:rStyle w:val="CommentReference"/>
        </w:rPr>
        <w:annotationRef/>
      </w:r>
      <w:r>
        <w:t>Is there an age exclusion range to exclude adolescents and aging subjects?</w:t>
      </w:r>
    </w:p>
  </w:comment>
  <w:comment w:id="30" w:author="Jessica Stanis" w:date="2016-01-05T14:32:00Z" w:initials="JS">
    <w:p w14:paraId="23CF63B2" w14:textId="7B48FB5D" w:rsidR="00BD1D43" w:rsidRDefault="00BD1D43">
      <w:pPr>
        <w:pStyle w:val="CommentText"/>
      </w:pPr>
      <w:r>
        <w:rPr>
          <w:rStyle w:val="CommentReference"/>
        </w:rPr>
        <w:annotationRef/>
      </w:r>
      <w:r w:rsidR="00312599">
        <w:t>Is a particular</w:t>
      </w:r>
      <w:r>
        <w:t xml:space="preserve"> pulse sequence</w:t>
      </w:r>
      <w:r w:rsidR="00312599">
        <w:t xml:space="preserve"> used?</w:t>
      </w:r>
    </w:p>
  </w:comment>
  <w:comment w:id="35" w:author="Jessica Stanis" w:date="2016-01-05T14:32:00Z" w:initials="JS">
    <w:p w14:paraId="3CD885FC" w14:textId="61C28098" w:rsidR="00BD1D43" w:rsidRDefault="00BD1D43">
      <w:pPr>
        <w:pStyle w:val="CommentText"/>
      </w:pPr>
      <w:r>
        <w:rPr>
          <w:rStyle w:val="CommentReference"/>
        </w:rPr>
        <w:annotationRef/>
      </w:r>
      <w:r>
        <w:t>Is there an original reference that should be included for this task?</w:t>
      </w:r>
    </w:p>
  </w:comment>
  <w:comment w:id="36" w:author="Jonas Kaplan" w:date="2016-02-18T10:54:00Z" w:initials="JK">
    <w:p w14:paraId="1DC5FB42" w14:textId="1E05103A" w:rsidR="005404A2" w:rsidRDefault="005404A2">
      <w:pPr>
        <w:pStyle w:val="CommentText"/>
      </w:pPr>
      <w:r>
        <w:rPr>
          <w:rStyle w:val="CommentReference"/>
        </w:rPr>
        <w:annotationRef/>
      </w:r>
      <w:r>
        <w:t>added</w:t>
      </w:r>
    </w:p>
  </w:comment>
  <w:comment w:id="45" w:author="Jessica Stanis" w:date="2016-01-05T13:14:00Z" w:initials="JS">
    <w:p w14:paraId="48CC1005" w14:textId="7978DF33" w:rsidR="00BD1D43" w:rsidRDefault="00BD1D43">
      <w:pPr>
        <w:pStyle w:val="CommentText"/>
      </w:pPr>
      <w:r>
        <w:rPr>
          <w:rStyle w:val="CommentReference"/>
        </w:rPr>
        <w:annotationRef/>
      </w:r>
      <w:r>
        <w:t xml:space="preserve">Is there a maximum time allotted for each trial, allowing for omissions? </w:t>
      </w:r>
    </w:p>
  </w:comment>
  <w:comment w:id="46" w:author="Jonas Kaplan" w:date="2016-02-18T11:03:00Z" w:initials="JK">
    <w:p w14:paraId="10176A16" w14:textId="0D694068" w:rsidR="00A07674" w:rsidRDefault="00A07674">
      <w:pPr>
        <w:pStyle w:val="CommentText"/>
      </w:pPr>
      <w:r>
        <w:rPr>
          <w:rStyle w:val="CommentReference"/>
        </w:rPr>
        <w:annotationRef/>
      </w:r>
      <w:r>
        <w:t>See 5.1.2.1</w:t>
      </w:r>
    </w:p>
  </w:comment>
  <w:comment w:id="69" w:author="Jessica Stanis" w:date="2016-01-05T13:02:00Z" w:initials="JS">
    <w:p w14:paraId="2092BC94" w14:textId="0FE6DB72" w:rsidR="00BD1D43" w:rsidRDefault="00BD1D43">
      <w:pPr>
        <w:pStyle w:val="CommentText"/>
      </w:pPr>
      <w:r>
        <w:rPr>
          <w:rStyle w:val="CommentReference"/>
        </w:rPr>
        <w:annotationRef/>
      </w:r>
      <w:r>
        <w:t>Is there a voxel size for each ROI?</w:t>
      </w:r>
    </w:p>
  </w:comment>
  <w:comment w:id="70" w:author="Jonas Kaplan" w:date="2016-02-18T11:04:00Z" w:initials="JK">
    <w:p w14:paraId="19D8849E" w14:textId="1DE76CA7" w:rsidR="00A07674" w:rsidRDefault="00A07674">
      <w:pPr>
        <w:pStyle w:val="CommentText"/>
      </w:pPr>
      <w:r>
        <w:rPr>
          <w:rStyle w:val="CommentReference"/>
        </w:rPr>
        <w:annotationRef/>
      </w:r>
      <w:r w:rsidR="00414822">
        <w:t>Not sure what this is asking for, so leaving as-is</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EFFA21" w15:done="0"/>
  <w15:commentEx w15:paraId="23CF63B2" w15:done="0"/>
  <w15:commentEx w15:paraId="3CD885FC" w15:done="0"/>
  <w15:commentEx w15:paraId="1DC5FB42" w15:paraIdParent="3CD885FC" w15:done="0"/>
  <w15:commentEx w15:paraId="48CC1005" w15:done="0"/>
  <w15:commentEx w15:paraId="10176A16" w15:paraIdParent="48CC1005" w15:done="0"/>
  <w15:commentEx w15:paraId="2092BC94" w15:done="0"/>
  <w15:commentEx w15:paraId="19D8849E" w15:paraIdParent="2092BC9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532F7"/>
    <w:multiLevelType w:val="hybridMultilevel"/>
    <w:tmpl w:val="E43429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ED2451"/>
    <w:multiLevelType w:val="hybridMultilevel"/>
    <w:tmpl w:val="BD5610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761C8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1AE7F6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8314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
  </w:num>
  <w:num w:numId="4">
    <w:abstractNumId w:val="0"/>
  </w:num>
  <w:num w:numId="5">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as Kaplan">
    <w15:presenceInfo w15:providerId="None" w15:userId="Jonas Kapl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Medicin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pdw9pzz8zr5peet2e4v0sv0pweef0zpvs95&quot;&gt;JoVE_EndNote_Library&lt;record-ids&gt;&lt;item&gt;39&lt;/item&gt;&lt;item&gt;41&lt;/item&gt;&lt;item&gt;42&lt;/item&gt;&lt;/record-ids&gt;&lt;/item&gt;&lt;/Libraries&gt;"/>
  </w:docVars>
  <w:rsids>
    <w:rsidRoot w:val="001366CA"/>
    <w:rsid w:val="00001183"/>
    <w:rsid w:val="00021A59"/>
    <w:rsid w:val="000353A8"/>
    <w:rsid w:val="00051850"/>
    <w:rsid w:val="0005248B"/>
    <w:rsid w:val="00052D24"/>
    <w:rsid w:val="000554BF"/>
    <w:rsid w:val="000702DF"/>
    <w:rsid w:val="0008199B"/>
    <w:rsid w:val="000819E4"/>
    <w:rsid w:val="00085ED3"/>
    <w:rsid w:val="000961EF"/>
    <w:rsid w:val="000A21E9"/>
    <w:rsid w:val="000A4826"/>
    <w:rsid w:val="000A5B59"/>
    <w:rsid w:val="000A5BFD"/>
    <w:rsid w:val="000B0454"/>
    <w:rsid w:val="000B68B2"/>
    <w:rsid w:val="000B6D1A"/>
    <w:rsid w:val="000C1C22"/>
    <w:rsid w:val="000D26B7"/>
    <w:rsid w:val="000D623A"/>
    <w:rsid w:val="000D686B"/>
    <w:rsid w:val="000D7374"/>
    <w:rsid w:val="000D7A81"/>
    <w:rsid w:val="000E47C5"/>
    <w:rsid w:val="000F1DD1"/>
    <w:rsid w:val="000F3CCD"/>
    <w:rsid w:val="000F4A9F"/>
    <w:rsid w:val="000F6D34"/>
    <w:rsid w:val="001022D3"/>
    <w:rsid w:val="00104FA9"/>
    <w:rsid w:val="00104FFD"/>
    <w:rsid w:val="00107208"/>
    <w:rsid w:val="001112D8"/>
    <w:rsid w:val="00113944"/>
    <w:rsid w:val="001265E6"/>
    <w:rsid w:val="0012755F"/>
    <w:rsid w:val="00136554"/>
    <w:rsid w:val="001366CA"/>
    <w:rsid w:val="0013721C"/>
    <w:rsid w:val="00145C4C"/>
    <w:rsid w:val="00160C0B"/>
    <w:rsid w:val="00166DA7"/>
    <w:rsid w:val="00184322"/>
    <w:rsid w:val="00195B95"/>
    <w:rsid w:val="0019715C"/>
    <w:rsid w:val="001A00CF"/>
    <w:rsid w:val="001A7C40"/>
    <w:rsid w:val="001A7E51"/>
    <w:rsid w:val="001B0ED3"/>
    <w:rsid w:val="001B73AE"/>
    <w:rsid w:val="001C3AE6"/>
    <w:rsid w:val="001C56CD"/>
    <w:rsid w:val="001D6351"/>
    <w:rsid w:val="001D6961"/>
    <w:rsid w:val="001E5DD1"/>
    <w:rsid w:val="001F0620"/>
    <w:rsid w:val="001F11AB"/>
    <w:rsid w:val="001F1A9D"/>
    <w:rsid w:val="002169AA"/>
    <w:rsid w:val="002170E1"/>
    <w:rsid w:val="00236166"/>
    <w:rsid w:val="00241BF6"/>
    <w:rsid w:val="00257337"/>
    <w:rsid w:val="00261846"/>
    <w:rsid w:val="00266B09"/>
    <w:rsid w:val="002708AD"/>
    <w:rsid w:val="002809AB"/>
    <w:rsid w:val="00280E28"/>
    <w:rsid w:val="0028389D"/>
    <w:rsid w:val="00284030"/>
    <w:rsid w:val="00290F1F"/>
    <w:rsid w:val="002A089A"/>
    <w:rsid w:val="002A6AA8"/>
    <w:rsid w:val="002B463E"/>
    <w:rsid w:val="002B714A"/>
    <w:rsid w:val="002C033F"/>
    <w:rsid w:val="002E6C86"/>
    <w:rsid w:val="002E6DA9"/>
    <w:rsid w:val="00302E6F"/>
    <w:rsid w:val="003055B2"/>
    <w:rsid w:val="00305FCC"/>
    <w:rsid w:val="00306592"/>
    <w:rsid w:val="00312599"/>
    <w:rsid w:val="003147CA"/>
    <w:rsid w:val="0031700C"/>
    <w:rsid w:val="003200F1"/>
    <w:rsid w:val="00323F14"/>
    <w:rsid w:val="00326CCF"/>
    <w:rsid w:val="003333D9"/>
    <w:rsid w:val="0035614C"/>
    <w:rsid w:val="00356ACD"/>
    <w:rsid w:val="003601F4"/>
    <w:rsid w:val="0036085F"/>
    <w:rsid w:val="0036519C"/>
    <w:rsid w:val="0036573B"/>
    <w:rsid w:val="003773B6"/>
    <w:rsid w:val="0038174D"/>
    <w:rsid w:val="0039570D"/>
    <w:rsid w:val="003A52F6"/>
    <w:rsid w:val="003D2264"/>
    <w:rsid w:val="003E086C"/>
    <w:rsid w:val="003E24B9"/>
    <w:rsid w:val="003E3EC0"/>
    <w:rsid w:val="004071D6"/>
    <w:rsid w:val="00414822"/>
    <w:rsid w:val="0041552C"/>
    <w:rsid w:val="00420868"/>
    <w:rsid w:val="00420D46"/>
    <w:rsid w:val="0042139D"/>
    <w:rsid w:val="0043044D"/>
    <w:rsid w:val="00430F78"/>
    <w:rsid w:val="004329AE"/>
    <w:rsid w:val="00442D98"/>
    <w:rsid w:val="0044451A"/>
    <w:rsid w:val="00444C37"/>
    <w:rsid w:val="004455EB"/>
    <w:rsid w:val="00470204"/>
    <w:rsid w:val="0047147A"/>
    <w:rsid w:val="004725FF"/>
    <w:rsid w:val="00474473"/>
    <w:rsid w:val="0048082C"/>
    <w:rsid w:val="00484D5C"/>
    <w:rsid w:val="004927F5"/>
    <w:rsid w:val="004A27E0"/>
    <w:rsid w:val="004A71AF"/>
    <w:rsid w:val="004B332A"/>
    <w:rsid w:val="004B3722"/>
    <w:rsid w:val="004B6881"/>
    <w:rsid w:val="004C22E0"/>
    <w:rsid w:val="004C438D"/>
    <w:rsid w:val="004C4A3E"/>
    <w:rsid w:val="004C7D04"/>
    <w:rsid w:val="004D7D75"/>
    <w:rsid w:val="004E0F95"/>
    <w:rsid w:val="004E257E"/>
    <w:rsid w:val="004F60FF"/>
    <w:rsid w:val="004F6A43"/>
    <w:rsid w:val="005005A6"/>
    <w:rsid w:val="00502463"/>
    <w:rsid w:val="00512609"/>
    <w:rsid w:val="00517CD5"/>
    <w:rsid w:val="005238A9"/>
    <w:rsid w:val="00527C7C"/>
    <w:rsid w:val="00533B5C"/>
    <w:rsid w:val="00535D4A"/>
    <w:rsid w:val="0053720A"/>
    <w:rsid w:val="005404A2"/>
    <w:rsid w:val="0054085F"/>
    <w:rsid w:val="00550874"/>
    <w:rsid w:val="0055287B"/>
    <w:rsid w:val="005528EA"/>
    <w:rsid w:val="0055591B"/>
    <w:rsid w:val="00555B8F"/>
    <w:rsid w:val="0056639E"/>
    <w:rsid w:val="005665FD"/>
    <w:rsid w:val="00567A39"/>
    <w:rsid w:val="005708E7"/>
    <w:rsid w:val="00572897"/>
    <w:rsid w:val="00573708"/>
    <w:rsid w:val="0057593C"/>
    <w:rsid w:val="00575EF1"/>
    <w:rsid w:val="005809D7"/>
    <w:rsid w:val="00587CCF"/>
    <w:rsid w:val="00593858"/>
    <w:rsid w:val="00593CFC"/>
    <w:rsid w:val="00594A48"/>
    <w:rsid w:val="005A1737"/>
    <w:rsid w:val="005B1E7D"/>
    <w:rsid w:val="005B4DA2"/>
    <w:rsid w:val="005B7282"/>
    <w:rsid w:val="005C364A"/>
    <w:rsid w:val="005C4328"/>
    <w:rsid w:val="005C77D8"/>
    <w:rsid w:val="005D1971"/>
    <w:rsid w:val="005D2F36"/>
    <w:rsid w:val="005F2146"/>
    <w:rsid w:val="00606BB1"/>
    <w:rsid w:val="00611950"/>
    <w:rsid w:val="00627B56"/>
    <w:rsid w:val="0063201F"/>
    <w:rsid w:val="006363D4"/>
    <w:rsid w:val="006542AC"/>
    <w:rsid w:val="006546B8"/>
    <w:rsid w:val="00661BB0"/>
    <w:rsid w:val="00674A77"/>
    <w:rsid w:val="00677DDB"/>
    <w:rsid w:val="0068368C"/>
    <w:rsid w:val="006B32C6"/>
    <w:rsid w:val="006B3743"/>
    <w:rsid w:val="006B425B"/>
    <w:rsid w:val="006C1D2A"/>
    <w:rsid w:val="006C1D51"/>
    <w:rsid w:val="006C2689"/>
    <w:rsid w:val="006C4C66"/>
    <w:rsid w:val="006C72D4"/>
    <w:rsid w:val="006D1182"/>
    <w:rsid w:val="006D7674"/>
    <w:rsid w:val="006E1114"/>
    <w:rsid w:val="006E214B"/>
    <w:rsid w:val="006E3F5C"/>
    <w:rsid w:val="006E3FC5"/>
    <w:rsid w:val="006E5FB2"/>
    <w:rsid w:val="006F1E35"/>
    <w:rsid w:val="006F2071"/>
    <w:rsid w:val="007013EC"/>
    <w:rsid w:val="007031AF"/>
    <w:rsid w:val="00703EB8"/>
    <w:rsid w:val="00715D2D"/>
    <w:rsid w:val="007169E0"/>
    <w:rsid w:val="00743B44"/>
    <w:rsid w:val="007446EE"/>
    <w:rsid w:val="00745705"/>
    <w:rsid w:val="00746933"/>
    <w:rsid w:val="00750640"/>
    <w:rsid w:val="00751917"/>
    <w:rsid w:val="0076536C"/>
    <w:rsid w:val="00771B05"/>
    <w:rsid w:val="00773465"/>
    <w:rsid w:val="007734E4"/>
    <w:rsid w:val="00776F76"/>
    <w:rsid w:val="0078630B"/>
    <w:rsid w:val="00796F8A"/>
    <w:rsid w:val="007A33C3"/>
    <w:rsid w:val="007C070D"/>
    <w:rsid w:val="007C0841"/>
    <w:rsid w:val="007C3012"/>
    <w:rsid w:val="007D1AD0"/>
    <w:rsid w:val="007D3A0B"/>
    <w:rsid w:val="007E4FF7"/>
    <w:rsid w:val="007E77B0"/>
    <w:rsid w:val="007F0DDD"/>
    <w:rsid w:val="00803102"/>
    <w:rsid w:val="0081275F"/>
    <w:rsid w:val="00812CEF"/>
    <w:rsid w:val="00830642"/>
    <w:rsid w:val="008337FF"/>
    <w:rsid w:val="00834AC5"/>
    <w:rsid w:val="008731B9"/>
    <w:rsid w:val="0087449C"/>
    <w:rsid w:val="00877BAF"/>
    <w:rsid w:val="00884055"/>
    <w:rsid w:val="00886C2F"/>
    <w:rsid w:val="008923E6"/>
    <w:rsid w:val="008923E8"/>
    <w:rsid w:val="00893A21"/>
    <w:rsid w:val="0089790B"/>
    <w:rsid w:val="008A3930"/>
    <w:rsid w:val="008A60A8"/>
    <w:rsid w:val="008A6AFA"/>
    <w:rsid w:val="008B7281"/>
    <w:rsid w:val="008B7BB7"/>
    <w:rsid w:val="008C3DAF"/>
    <w:rsid w:val="008D3DB7"/>
    <w:rsid w:val="008E1CC1"/>
    <w:rsid w:val="008F2586"/>
    <w:rsid w:val="00911BD0"/>
    <w:rsid w:val="00922BF7"/>
    <w:rsid w:val="00924B53"/>
    <w:rsid w:val="0092721C"/>
    <w:rsid w:val="009279F8"/>
    <w:rsid w:val="00942BF6"/>
    <w:rsid w:val="0094549F"/>
    <w:rsid w:val="0094634F"/>
    <w:rsid w:val="00946995"/>
    <w:rsid w:val="00960A1C"/>
    <w:rsid w:val="00967E96"/>
    <w:rsid w:val="0097234B"/>
    <w:rsid w:val="00975121"/>
    <w:rsid w:val="00983D64"/>
    <w:rsid w:val="00994952"/>
    <w:rsid w:val="00995772"/>
    <w:rsid w:val="00997395"/>
    <w:rsid w:val="009A4CAF"/>
    <w:rsid w:val="009A4DB7"/>
    <w:rsid w:val="009A7ACF"/>
    <w:rsid w:val="009B4FBA"/>
    <w:rsid w:val="009B6875"/>
    <w:rsid w:val="009C0AB3"/>
    <w:rsid w:val="009C2F3D"/>
    <w:rsid w:val="009C3348"/>
    <w:rsid w:val="009D2805"/>
    <w:rsid w:val="009D7D9E"/>
    <w:rsid w:val="009E022F"/>
    <w:rsid w:val="009E3AF8"/>
    <w:rsid w:val="009F03E4"/>
    <w:rsid w:val="009F1414"/>
    <w:rsid w:val="009F1BC0"/>
    <w:rsid w:val="00A0382A"/>
    <w:rsid w:val="00A0482B"/>
    <w:rsid w:val="00A06E3F"/>
    <w:rsid w:val="00A07674"/>
    <w:rsid w:val="00A158DD"/>
    <w:rsid w:val="00A16625"/>
    <w:rsid w:val="00A17439"/>
    <w:rsid w:val="00A263AE"/>
    <w:rsid w:val="00A362B5"/>
    <w:rsid w:val="00A37ACD"/>
    <w:rsid w:val="00A448A0"/>
    <w:rsid w:val="00A45202"/>
    <w:rsid w:val="00A478F2"/>
    <w:rsid w:val="00A50E34"/>
    <w:rsid w:val="00A547A4"/>
    <w:rsid w:val="00A61E11"/>
    <w:rsid w:val="00A62D16"/>
    <w:rsid w:val="00A654FD"/>
    <w:rsid w:val="00A7001C"/>
    <w:rsid w:val="00A73BF5"/>
    <w:rsid w:val="00A9575A"/>
    <w:rsid w:val="00AA2489"/>
    <w:rsid w:val="00AB085E"/>
    <w:rsid w:val="00AB1150"/>
    <w:rsid w:val="00AB1B90"/>
    <w:rsid w:val="00AB37B0"/>
    <w:rsid w:val="00AB7B4F"/>
    <w:rsid w:val="00AC2123"/>
    <w:rsid w:val="00AC2E38"/>
    <w:rsid w:val="00AC42CF"/>
    <w:rsid w:val="00AC63A1"/>
    <w:rsid w:val="00AE2841"/>
    <w:rsid w:val="00AF0C67"/>
    <w:rsid w:val="00AF67FC"/>
    <w:rsid w:val="00AF6A03"/>
    <w:rsid w:val="00B04047"/>
    <w:rsid w:val="00B07C83"/>
    <w:rsid w:val="00B102AB"/>
    <w:rsid w:val="00B1535E"/>
    <w:rsid w:val="00B26548"/>
    <w:rsid w:val="00B30F31"/>
    <w:rsid w:val="00B32F97"/>
    <w:rsid w:val="00B43B67"/>
    <w:rsid w:val="00B55714"/>
    <w:rsid w:val="00B857C4"/>
    <w:rsid w:val="00B92F08"/>
    <w:rsid w:val="00B9495C"/>
    <w:rsid w:val="00B95E5F"/>
    <w:rsid w:val="00BA02A2"/>
    <w:rsid w:val="00BB39E5"/>
    <w:rsid w:val="00BC63A2"/>
    <w:rsid w:val="00BD05C1"/>
    <w:rsid w:val="00BD1D43"/>
    <w:rsid w:val="00BD4558"/>
    <w:rsid w:val="00BE266F"/>
    <w:rsid w:val="00BE449E"/>
    <w:rsid w:val="00BF3034"/>
    <w:rsid w:val="00BF3718"/>
    <w:rsid w:val="00C0318A"/>
    <w:rsid w:val="00C04AC7"/>
    <w:rsid w:val="00C103C6"/>
    <w:rsid w:val="00C16EDD"/>
    <w:rsid w:val="00C206A8"/>
    <w:rsid w:val="00C231E2"/>
    <w:rsid w:val="00C452D4"/>
    <w:rsid w:val="00C46643"/>
    <w:rsid w:val="00C6752C"/>
    <w:rsid w:val="00C7730B"/>
    <w:rsid w:val="00C77D88"/>
    <w:rsid w:val="00C82BEE"/>
    <w:rsid w:val="00CA2F67"/>
    <w:rsid w:val="00CA532E"/>
    <w:rsid w:val="00CA5F8D"/>
    <w:rsid w:val="00CB06BD"/>
    <w:rsid w:val="00CB0F0F"/>
    <w:rsid w:val="00CB7EEE"/>
    <w:rsid w:val="00CC2379"/>
    <w:rsid w:val="00CC79AE"/>
    <w:rsid w:val="00CC7F5B"/>
    <w:rsid w:val="00CD3F71"/>
    <w:rsid w:val="00CE7F5A"/>
    <w:rsid w:val="00CF0BC3"/>
    <w:rsid w:val="00CF58E6"/>
    <w:rsid w:val="00CF6AF6"/>
    <w:rsid w:val="00D02175"/>
    <w:rsid w:val="00D11493"/>
    <w:rsid w:val="00D20814"/>
    <w:rsid w:val="00D21323"/>
    <w:rsid w:val="00D215F6"/>
    <w:rsid w:val="00D23524"/>
    <w:rsid w:val="00D240F5"/>
    <w:rsid w:val="00D30B97"/>
    <w:rsid w:val="00D32485"/>
    <w:rsid w:val="00D40E20"/>
    <w:rsid w:val="00D416DA"/>
    <w:rsid w:val="00D478CA"/>
    <w:rsid w:val="00D50199"/>
    <w:rsid w:val="00D507E1"/>
    <w:rsid w:val="00D510D6"/>
    <w:rsid w:val="00D51193"/>
    <w:rsid w:val="00D63DAF"/>
    <w:rsid w:val="00D65E52"/>
    <w:rsid w:val="00D75A39"/>
    <w:rsid w:val="00D75C8D"/>
    <w:rsid w:val="00D75FBA"/>
    <w:rsid w:val="00D8223B"/>
    <w:rsid w:val="00D84C4B"/>
    <w:rsid w:val="00D8751C"/>
    <w:rsid w:val="00DA1914"/>
    <w:rsid w:val="00DC4953"/>
    <w:rsid w:val="00DD05A6"/>
    <w:rsid w:val="00DD3BDB"/>
    <w:rsid w:val="00DD6A40"/>
    <w:rsid w:val="00DE61DE"/>
    <w:rsid w:val="00E04A99"/>
    <w:rsid w:val="00E07CBC"/>
    <w:rsid w:val="00E17A7D"/>
    <w:rsid w:val="00E353D7"/>
    <w:rsid w:val="00E3550A"/>
    <w:rsid w:val="00E40FA5"/>
    <w:rsid w:val="00E567F6"/>
    <w:rsid w:val="00E617EE"/>
    <w:rsid w:val="00E66B63"/>
    <w:rsid w:val="00E71D84"/>
    <w:rsid w:val="00E739C1"/>
    <w:rsid w:val="00E76F4A"/>
    <w:rsid w:val="00E8261A"/>
    <w:rsid w:val="00E92A1B"/>
    <w:rsid w:val="00E932DB"/>
    <w:rsid w:val="00E938B2"/>
    <w:rsid w:val="00E93C86"/>
    <w:rsid w:val="00EA0CA4"/>
    <w:rsid w:val="00EA2383"/>
    <w:rsid w:val="00EB48C2"/>
    <w:rsid w:val="00EB7D64"/>
    <w:rsid w:val="00EC7796"/>
    <w:rsid w:val="00ED0896"/>
    <w:rsid w:val="00ED4786"/>
    <w:rsid w:val="00ED4C00"/>
    <w:rsid w:val="00ED75D9"/>
    <w:rsid w:val="00ED761E"/>
    <w:rsid w:val="00ED77C8"/>
    <w:rsid w:val="00EE036B"/>
    <w:rsid w:val="00EE3818"/>
    <w:rsid w:val="00EF5BA8"/>
    <w:rsid w:val="00F23157"/>
    <w:rsid w:val="00F235A1"/>
    <w:rsid w:val="00F254BE"/>
    <w:rsid w:val="00F25F4E"/>
    <w:rsid w:val="00F26E8B"/>
    <w:rsid w:val="00F44491"/>
    <w:rsid w:val="00F4767B"/>
    <w:rsid w:val="00F47B3F"/>
    <w:rsid w:val="00F60B51"/>
    <w:rsid w:val="00F71B87"/>
    <w:rsid w:val="00F74D84"/>
    <w:rsid w:val="00F81E56"/>
    <w:rsid w:val="00F8273B"/>
    <w:rsid w:val="00F86C8B"/>
    <w:rsid w:val="00F870F4"/>
    <w:rsid w:val="00F87972"/>
    <w:rsid w:val="00F93C7C"/>
    <w:rsid w:val="00F95CC4"/>
    <w:rsid w:val="00FA6BD6"/>
    <w:rsid w:val="00FA6D79"/>
    <w:rsid w:val="00FC31F7"/>
    <w:rsid w:val="00FC7A16"/>
    <w:rsid w:val="00FD1A4D"/>
    <w:rsid w:val="00FD242A"/>
    <w:rsid w:val="00FD27A1"/>
    <w:rsid w:val="00FE3CC1"/>
    <w:rsid w:val="00FF20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C79F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 w:type="paragraph" w:styleId="Revision">
    <w:name w:val="Revision"/>
    <w:hidden/>
    <w:uiPriority w:val="99"/>
    <w:semiHidden/>
    <w:rsid w:val="001843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 w:type="paragraph" w:styleId="Revision">
    <w:name w:val="Revision"/>
    <w:hidden/>
    <w:uiPriority w:val="99"/>
    <w:semiHidden/>
    <w:rsid w:val="001843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6719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2478</Words>
  <Characters>14126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16571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BCI User</dc:creator>
  <cp:lastModifiedBy>David Repetto</cp:lastModifiedBy>
  <cp:revision>2</cp:revision>
  <dcterms:created xsi:type="dcterms:W3CDTF">2016-02-18T22:40:00Z</dcterms:created>
  <dcterms:modified xsi:type="dcterms:W3CDTF">2016-02-18T22:40:00Z</dcterms:modified>
</cp:coreProperties>
</file>